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B6677E"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B6677E">
        <w:rPr>
          <w:rFonts w:ascii="Sylfaen" w:hAnsi="Sylfaen"/>
          <w:i w:val="0"/>
          <w:sz w:val="24"/>
          <w:szCs w:val="24"/>
        </w:rPr>
        <w:t>28</w:t>
      </w:r>
      <w:r w:rsidRPr="008B1F5B">
        <w:rPr>
          <w:rFonts w:ascii="Calibri" w:hAnsi="Calibri"/>
          <w:i w:val="0"/>
          <w:sz w:val="24"/>
          <w:szCs w:val="24"/>
        </w:rPr>
        <w:t>"-ого "</w:t>
      </w:r>
      <w:r w:rsidR="00B6677E">
        <w:rPr>
          <w:rFonts w:ascii="GHEA Grapalat" w:hAnsi="GHEA Grapalat"/>
          <w:i w:val="0"/>
          <w:sz w:val="24"/>
          <w:szCs w:val="24"/>
        </w:rPr>
        <w:t>11</w:t>
      </w:r>
      <w:r w:rsidRPr="008B1F5B">
        <w:rPr>
          <w:rFonts w:ascii="Calibri" w:hAnsi="Calibri"/>
          <w:i w:val="0"/>
          <w:sz w:val="24"/>
          <w:szCs w:val="24"/>
        </w:rPr>
        <w:t>"</w:t>
      </w:r>
      <w:r w:rsidR="00B6677E">
        <w:rPr>
          <w:rFonts w:ascii="Calibri" w:hAnsi="Calibri"/>
          <w:i w:val="0"/>
          <w:sz w:val="24"/>
          <w:szCs w:val="24"/>
        </w:rPr>
        <w:t xml:space="preserve"> </w:t>
      </w:r>
      <w:r w:rsidRPr="008B1F5B">
        <w:rPr>
          <w:rFonts w:ascii="Calibri" w:hAnsi="Calibri"/>
          <w:i w:val="0"/>
          <w:sz w:val="24"/>
          <w:szCs w:val="24"/>
        </w:rPr>
        <w:t xml:space="preserve">  202</w:t>
      </w:r>
      <w:r w:rsidR="00B6677E">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 xml:space="preserve">года </w:t>
      </w:r>
      <w:r w:rsidR="00B6677E">
        <w:rPr>
          <w:rFonts w:ascii="GHEA Grapalat" w:hAnsi="GHEA Grapalat"/>
          <w:i w:val="0"/>
          <w:sz w:val="24"/>
          <w:szCs w:val="24"/>
        </w:rPr>
        <w:t xml:space="preserve">процедуры    </w:t>
      </w:r>
      <w:r w:rsidR="00B6677E" w:rsidRPr="004775ED">
        <w:rPr>
          <w:rFonts w:ascii="GHEA Grapalat" w:hAnsi="GHEA Grapalat"/>
          <w:i w:val="0"/>
          <w:sz w:val="24"/>
          <w:szCs w:val="24"/>
        </w:rPr>
        <w:t xml:space="preserve"> </w:t>
      </w:r>
    </w:p>
    <w:p w:rsidR="00E12B8D" w:rsidRPr="009044F1" w:rsidRDefault="00B6677E" w:rsidP="00E12B8D">
      <w:pPr>
        <w:pStyle w:val="a3"/>
        <w:widowControl w:val="0"/>
        <w:spacing w:after="160" w:line="240" w:lineRule="auto"/>
        <w:ind w:firstLine="0"/>
        <w:jc w:val="center"/>
        <w:rPr>
          <w:rFonts w:ascii="GHEA Grapalat" w:hAnsi="GHEA Grapalat"/>
          <w:i w:val="0"/>
          <w:sz w:val="24"/>
          <w:szCs w:val="24"/>
        </w:rPr>
      </w:pPr>
      <w:r>
        <w:rPr>
          <w:rFonts w:ascii="Sylfaen" w:hAnsi="Sylfaen"/>
          <w:i w:val="0"/>
          <w:sz w:val="24"/>
          <w:szCs w:val="24"/>
        </w:rPr>
        <w:t xml:space="preserve">ТM-GHAPDzB-25/01   </w:t>
      </w:r>
    </w:p>
    <w:p w:rsidR="00E12B8D" w:rsidRPr="00501D4F" w:rsidRDefault="00E12B8D" w:rsidP="00E12B8D">
      <w:pPr>
        <w:pStyle w:val="a3"/>
        <w:widowControl w:val="0"/>
        <w:spacing w:after="160" w:line="240" w:lineRule="auto"/>
        <w:rPr>
          <w:rFonts w:ascii="GHEA Grapalat" w:hAnsi="GHEA Grapalat"/>
          <w:i w:val="0"/>
          <w:sz w:val="22"/>
          <w:szCs w:val="22"/>
        </w:rPr>
      </w:pPr>
    </w:p>
    <w:p w:rsidR="00E12B8D" w:rsidRPr="00501D4F" w:rsidRDefault="00E12B8D" w:rsidP="00E12B8D">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sidR="00501D4F">
        <w:rPr>
          <w:rFonts w:ascii="GHEA Grapalat" w:hAnsi="GHEA Grapalat"/>
          <w:i w:val="0"/>
          <w:sz w:val="22"/>
          <w:szCs w:val="22"/>
        </w:rPr>
        <w:t xml:space="preserve"> </w:t>
      </w:r>
      <w:r w:rsidR="007E5C72" w:rsidRPr="0015555B">
        <w:rPr>
          <w:rFonts w:ascii="GHEA Grapalat" w:hAnsi="GHEA Grapalat"/>
          <w:i w:val="0"/>
          <w:sz w:val="24"/>
          <w:szCs w:val="24"/>
        </w:rPr>
        <w:t>« Таперакан   детский сад»</w:t>
      </w:r>
      <w:r w:rsidR="007E5C72">
        <w:rPr>
          <w:rFonts w:ascii="GHEA Grapalat" w:hAnsi="GHEA Grapalat"/>
          <w:i w:val="0"/>
          <w:sz w:val="24"/>
          <w:szCs w:val="24"/>
        </w:rPr>
        <w:t xml:space="preserve"> </w:t>
      </w:r>
      <w:r w:rsidR="007E5C72" w:rsidRPr="0015555B">
        <w:rPr>
          <w:rFonts w:ascii="GHEA Grapalat" w:hAnsi="GHEA Grapalat"/>
          <w:i w:val="0"/>
          <w:sz w:val="24"/>
          <w:szCs w:val="24"/>
        </w:rPr>
        <w:t xml:space="preserve"> HOAK, которая находится в Араратской области  Таперакан на Исакови 2 </w:t>
      </w:r>
      <w:r w:rsidRPr="00501D4F">
        <w:rPr>
          <w:rFonts w:ascii="GHEA Grapalat" w:hAnsi="GHEA Grapalat"/>
          <w:i w:val="0"/>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sidR="00501D4F">
        <w:rPr>
          <w:rFonts w:ascii="GHEA Grapalat" w:hAnsi="GHEA Grapalat"/>
          <w:i w:val="0"/>
          <w:sz w:val="24"/>
          <w:szCs w:val="24"/>
        </w:rPr>
        <w:t xml:space="preserve"> </w:t>
      </w:r>
      <w:r w:rsidRPr="002C3F4E">
        <w:rPr>
          <w:rFonts w:ascii="GHEA Grapalat" w:hAnsi="GHEA Grapalat"/>
          <w:i w:val="0"/>
          <w:sz w:val="24"/>
          <w:szCs w:val="24"/>
        </w:rPr>
        <w:t>адресу</w:t>
      </w:r>
      <w:r w:rsidR="00501D4F">
        <w:rPr>
          <w:rFonts w:ascii="GHEA Grapalat" w:hAnsi="GHEA Grapalat"/>
          <w:i w:val="0"/>
          <w:spacing w:val="6"/>
          <w:sz w:val="24"/>
          <w:szCs w:val="24"/>
        </w:rPr>
        <w:t xml:space="preserve">  </w:t>
      </w:r>
      <w:r w:rsidR="009E3704" w:rsidRPr="002C3F4E">
        <w:rPr>
          <w:rFonts w:ascii="Sylfaen" w:hAnsi="Sylfaen"/>
          <w:i w:val="0"/>
          <w:sz w:val="24"/>
          <w:szCs w:val="24"/>
        </w:rPr>
        <w:t>с</w:t>
      </w:r>
      <w:r w:rsidR="009E3704" w:rsidRPr="002C3F4E">
        <w:rPr>
          <w:rFonts w:ascii="Sylfaen" w:hAnsi="Sylfaen"/>
          <w:i w:val="0"/>
          <w:sz w:val="24"/>
          <w:szCs w:val="24"/>
          <w:lang w:val="hy-AM"/>
        </w:rPr>
        <w:t xml:space="preserve"> </w:t>
      </w:r>
      <w:r w:rsidR="002C3F4E">
        <w:rPr>
          <w:rFonts w:ascii="Sylfaen" w:hAnsi="Sylfaen"/>
          <w:i w:val="0"/>
          <w:sz w:val="24"/>
          <w:szCs w:val="24"/>
        </w:rPr>
        <w:t xml:space="preserve"> </w:t>
      </w:r>
      <w:r w:rsidR="007E5C72" w:rsidRPr="0015555B">
        <w:rPr>
          <w:rFonts w:ascii="GHEA Grapalat" w:hAnsi="GHEA Grapalat"/>
          <w:i w:val="0"/>
          <w:sz w:val="24"/>
          <w:szCs w:val="24"/>
        </w:rPr>
        <w:t>Араратской области  Таперакан на Исакови 2</w:t>
      </w:r>
      <w:r w:rsidR="009E3704" w:rsidRPr="002C3F4E">
        <w:rPr>
          <w:rFonts w:ascii="Sylfaen" w:hAnsi="Sylfaen"/>
          <w:i w:val="0"/>
          <w:sz w:val="24"/>
          <w:szCs w:val="24"/>
        </w:rPr>
        <w:t xml:space="preserve">, </w:t>
      </w:r>
      <w:r w:rsidR="009E3704" w:rsidRPr="002C3F4E">
        <w:rPr>
          <w:rFonts w:ascii="Calibri" w:hAnsi="Calibri"/>
          <w:i w:val="0"/>
          <w:sz w:val="24"/>
          <w:szCs w:val="24"/>
        </w:rPr>
        <w:t xml:space="preserve">в документарной форме, </w:t>
      </w:r>
      <w:r w:rsidR="002C3F4E">
        <w:rPr>
          <w:rFonts w:ascii="Calibri" w:hAnsi="Calibri"/>
          <w:i w:val="0"/>
          <w:sz w:val="24"/>
          <w:szCs w:val="24"/>
        </w:rPr>
        <w:t xml:space="preserve"> </w:t>
      </w:r>
      <w:r w:rsidR="007941A0">
        <w:rPr>
          <w:rFonts w:ascii="Sylfaen" w:hAnsi="Sylfaen"/>
          <w:i w:val="0"/>
          <w:sz w:val="24"/>
          <w:szCs w:val="24"/>
          <w:lang w:val="hy-AM"/>
        </w:rPr>
        <w:t>1</w:t>
      </w:r>
      <w:r w:rsidR="00B6677E">
        <w:rPr>
          <w:rFonts w:ascii="Sylfaen" w:hAnsi="Sylfaen"/>
          <w:i w:val="0"/>
          <w:sz w:val="24"/>
          <w:szCs w:val="24"/>
        </w:rPr>
        <w:t>5</w:t>
      </w:r>
      <w:r w:rsidR="007941A0">
        <w:rPr>
          <w:rFonts w:ascii="Sylfaen" w:hAnsi="Sylfaen"/>
          <w:i w:val="0"/>
          <w:sz w:val="24"/>
          <w:szCs w:val="24"/>
          <w:lang w:val="hy-AM"/>
        </w:rPr>
        <w:t>.</w:t>
      </w:r>
      <w:r w:rsidR="00B6677E">
        <w:rPr>
          <w:rFonts w:ascii="Sylfaen" w:hAnsi="Sylfaen"/>
          <w:i w:val="0"/>
          <w:sz w:val="24"/>
          <w:szCs w:val="24"/>
        </w:rPr>
        <w:t>0</w:t>
      </w:r>
      <w:r w:rsidR="009256FD">
        <w:rPr>
          <w:rFonts w:ascii="Sylfaen" w:hAnsi="Sylfaen"/>
          <w:i w:val="0"/>
          <w:sz w:val="24"/>
          <w:szCs w:val="24"/>
        </w:rPr>
        <w:t>0</w:t>
      </w:r>
      <w:r w:rsidR="002C3F4E">
        <w:rPr>
          <w:rFonts w:ascii="Sylfaen" w:hAnsi="Sylfaen"/>
          <w:i w:val="0"/>
          <w:sz w:val="24"/>
          <w:szCs w:val="24"/>
        </w:rPr>
        <w:t xml:space="preserve"> </w:t>
      </w:r>
      <w:r w:rsidR="009E3704" w:rsidRPr="002C3F4E">
        <w:rPr>
          <w:rFonts w:ascii="Calibri" w:hAnsi="Calibri"/>
          <w:i w:val="0"/>
          <w:sz w:val="24"/>
          <w:szCs w:val="24"/>
        </w:rPr>
        <w:t xml:space="preserve"> часов </w:t>
      </w:r>
      <w:r w:rsidR="002C3F4E">
        <w:rPr>
          <w:rFonts w:ascii="Calibri" w:hAnsi="Calibri"/>
          <w:i w:val="0"/>
          <w:sz w:val="24"/>
          <w:szCs w:val="24"/>
        </w:rPr>
        <w:t xml:space="preserve"> </w:t>
      </w:r>
      <w:r w:rsidR="009E3704"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E12B8D" w:rsidRPr="002C3F4E" w:rsidRDefault="00E12B8D" w:rsidP="00E12B8D">
      <w:pPr>
        <w:pStyle w:val="a3"/>
        <w:widowControl w:val="0"/>
        <w:spacing w:after="160" w:line="240" w:lineRule="auto"/>
        <w:ind w:firstLine="567"/>
        <w:rPr>
          <w:rFonts w:ascii="GHEA Grapalat" w:hAnsi="GHEA Grapalat"/>
          <w:i w:val="0"/>
          <w:color w:val="FF0000"/>
          <w:sz w:val="24"/>
          <w:szCs w:val="24"/>
        </w:rPr>
      </w:pPr>
      <w:r w:rsidRPr="002C3F4E">
        <w:rPr>
          <w:rFonts w:ascii="GHEA Grapalat" w:hAnsi="GHEA Grapalat"/>
          <w:i w:val="0"/>
          <w:sz w:val="24"/>
          <w:szCs w:val="24"/>
        </w:rPr>
        <w:t>Вскрытие заявок будет проводиться по адресу</w:t>
      </w:r>
      <w:r w:rsidR="002C3F4E">
        <w:rPr>
          <w:rFonts w:ascii="GHEA Grapalat" w:hAnsi="GHEA Grapalat"/>
          <w:i w:val="0"/>
          <w:sz w:val="24"/>
          <w:szCs w:val="24"/>
        </w:rPr>
        <w:t xml:space="preserve"> </w:t>
      </w:r>
      <w:r w:rsidRPr="002C3F4E">
        <w:rPr>
          <w:rFonts w:ascii="GHEA Grapalat" w:hAnsi="GHEA Grapalat"/>
          <w:i w:val="0"/>
          <w:sz w:val="24"/>
          <w:szCs w:val="24"/>
        </w:rPr>
        <w:t xml:space="preserve"> </w:t>
      </w:r>
      <w:r w:rsidR="007E5C72" w:rsidRPr="0015555B">
        <w:rPr>
          <w:rFonts w:ascii="GHEA Grapalat" w:hAnsi="GHEA Grapalat"/>
          <w:i w:val="0"/>
          <w:sz w:val="24"/>
          <w:szCs w:val="24"/>
        </w:rPr>
        <w:t xml:space="preserve">Араратской области  Таперакан на Исакови 2 </w:t>
      </w:r>
      <w:r w:rsidR="007E5C72">
        <w:rPr>
          <w:rFonts w:ascii="GHEA Grapalat" w:hAnsi="GHEA Grapalat"/>
          <w:i w:val="0"/>
          <w:sz w:val="24"/>
          <w:szCs w:val="24"/>
        </w:rPr>
        <w:t xml:space="preserve"> </w:t>
      </w:r>
      <w:r w:rsidR="009E3704" w:rsidRPr="00B6677E">
        <w:rPr>
          <w:rFonts w:ascii="GHEA Grapalat" w:hAnsi="GHEA Grapalat"/>
          <w:i w:val="0"/>
          <w:sz w:val="24"/>
          <w:szCs w:val="24"/>
        </w:rPr>
        <w:t>1</w:t>
      </w:r>
      <w:r w:rsidR="00B6677E" w:rsidRPr="00B6677E">
        <w:rPr>
          <w:rFonts w:ascii="GHEA Grapalat" w:hAnsi="GHEA Grapalat"/>
          <w:i w:val="0"/>
          <w:sz w:val="24"/>
          <w:szCs w:val="24"/>
        </w:rPr>
        <w:t>5</w:t>
      </w:r>
      <w:r w:rsidR="009E3704" w:rsidRPr="00B6677E">
        <w:rPr>
          <w:rFonts w:ascii="GHEA Grapalat" w:hAnsi="GHEA Grapalat"/>
          <w:i w:val="0"/>
          <w:sz w:val="24"/>
          <w:szCs w:val="24"/>
        </w:rPr>
        <w:t>.</w:t>
      </w:r>
      <w:r w:rsidR="00B6677E" w:rsidRPr="00B6677E">
        <w:rPr>
          <w:rFonts w:ascii="GHEA Grapalat" w:hAnsi="GHEA Grapalat"/>
          <w:i w:val="0"/>
          <w:sz w:val="24"/>
          <w:szCs w:val="24"/>
        </w:rPr>
        <w:t>0</w:t>
      </w:r>
      <w:r w:rsidR="009256FD" w:rsidRPr="00B6677E">
        <w:rPr>
          <w:rFonts w:ascii="GHEA Grapalat" w:hAnsi="GHEA Grapalat"/>
          <w:i w:val="0"/>
          <w:sz w:val="24"/>
          <w:szCs w:val="24"/>
        </w:rPr>
        <w:t>0</w:t>
      </w:r>
      <w:r w:rsidR="009E3704" w:rsidRPr="00B6677E">
        <w:rPr>
          <w:rFonts w:ascii="GHEA Grapalat" w:hAnsi="GHEA Grapalat"/>
          <w:i w:val="0"/>
          <w:sz w:val="24"/>
          <w:szCs w:val="24"/>
        </w:rPr>
        <w:t xml:space="preserve"> в  «</w:t>
      </w:r>
      <w:r w:rsidR="00B6677E" w:rsidRPr="00B6677E">
        <w:rPr>
          <w:rFonts w:ascii="GHEA Grapalat" w:hAnsi="GHEA Grapalat"/>
          <w:i w:val="0"/>
          <w:sz w:val="24"/>
          <w:szCs w:val="24"/>
        </w:rPr>
        <w:t>05</w:t>
      </w:r>
      <w:r w:rsidR="009E3704" w:rsidRPr="00B6677E">
        <w:rPr>
          <w:rFonts w:ascii="GHEA Grapalat" w:hAnsi="GHEA Grapalat"/>
          <w:i w:val="0"/>
          <w:sz w:val="24"/>
          <w:szCs w:val="24"/>
        </w:rPr>
        <w:t>»  12.202</w:t>
      </w:r>
      <w:r w:rsidR="00B6677E" w:rsidRPr="00B6677E">
        <w:rPr>
          <w:rFonts w:ascii="GHEA Grapalat" w:hAnsi="GHEA Grapalat"/>
          <w:i w:val="0"/>
          <w:sz w:val="24"/>
          <w:szCs w:val="24"/>
        </w:rPr>
        <w:t>4</w:t>
      </w:r>
      <w:r w:rsidR="009E3704" w:rsidRPr="00B6677E">
        <w:rPr>
          <w:rFonts w:ascii="GHEA Grapalat" w:hAnsi="GHEA Grapalat"/>
          <w:i w:val="0"/>
          <w:sz w:val="24"/>
          <w:szCs w:val="24"/>
        </w:rPr>
        <w:t xml:space="preserve"> года </w:t>
      </w:r>
      <w:r w:rsidRPr="00B6677E">
        <w:rPr>
          <w:rFonts w:ascii="GHEA Grapalat" w:hAnsi="GHEA Grapalat"/>
          <w:i w:val="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7E5C72" w:rsidRPr="003F594E">
        <w:rPr>
          <w:rFonts w:ascii="Sylfaen" w:hAnsi="Sylfaen"/>
        </w:rPr>
        <w:t>«</w:t>
      </w:r>
      <w:r w:rsidR="007E5C72">
        <w:rPr>
          <w:rFonts w:ascii="Sylfaen" w:hAnsi="Sylfaen"/>
        </w:rPr>
        <w:t xml:space="preserve"> Таперакан  </w:t>
      </w:r>
      <w:r w:rsidR="007E5C72" w:rsidRPr="004550D7">
        <w:rPr>
          <w:rFonts w:ascii="Sylfaen" w:hAnsi="Sylfaen"/>
        </w:rPr>
        <w:t xml:space="preserve"> детский сад» </w:t>
      </w:r>
      <w:r w:rsidR="007E5C72" w:rsidRPr="004550D7">
        <w:rPr>
          <w:rFonts w:ascii="Sylfaen" w:hAnsi="Sylfaen"/>
          <w:lang w:val="en-US"/>
        </w:rPr>
        <w:t>HOAK</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B6677E">
        <w:rPr>
          <w:rFonts w:ascii="Sylfaen" w:hAnsi="Sylfaen"/>
        </w:rPr>
        <w:t>ТM-GHAPDzB-25/01</w:t>
      </w:r>
      <w:r w:rsidR="009E3704" w:rsidRPr="009E3704">
        <w:rPr>
          <w:rFonts w:ascii="GHEA Grapalat" w:hAnsi="GHEA Grapalat"/>
          <w:i/>
        </w:rPr>
        <w:br/>
        <w:t xml:space="preserve">№ 1 от </w:t>
      </w:r>
      <w:r w:rsidR="00A032BB">
        <w:rPr>
          <w:rFonts w:ascii="GHEA Grapalat" w:hAnsi="GHEA Grapalat"/>
          <w:i/>
        </w:rPr>
        <w:t>28</w:t>
      </w:r>
      <w:r w:rsidR="009E3704" w:rsidRPr="009E3704">
        <w:rPr>
          <w:rFonts w:ascii="GHEA Grapalat" w:hAnsi="GHEA Grapalat"/>
          <w:i/>
        </w:rPr>
        <w:t xml:space="preserve"> </w:t>
      </w:r>
      <w:r w:rsidR="008B1F5B">
        <w:rPr>
          <w:rFonts w:ascii="GHEA Grapalat" w:hAnsi="GHEA Grapalat"/>
        </w:rPr>
        <w:t>.1</w:t>
      </w:r>
      <w:r w:rsidR="00A032BB">
        <w:rPr>
          <w:rFonts w:ascii="GHEA Grapalat" w:hAnsi="GHEA Grapalat"/>
        </w:rPr>
        <w:t>1</w:t>
      </w:r>
      <w:r w:rsidR="009E3704" w:rsidRPr="009E3704">
        <w:rPr>
          <w:rFonts w:ascii="GHEA Grapalat" w:hAnsi="GHEA Grapalat"/>
        </w:rPr>
        <w:t>.</w:t>
      </w:r>
      <w:r w:rsidR="009E3704" w:rsidRPr="009E3704">
        <w:rPr>
          <w:rFonts w:ascii="GHEA Grapalat" w:hAnsi="GHEA Grapalat"/>
          <w:i/>
        </w:rPr>
        <w:t>202</w:t>
      </w:r>
      <w:r w:rsidR="00A032BB">
        <w:rPr>
          <w:rFonts w:ascii="GHEA Grapalat" w:hAnsi="GHEA Grapalat"/>
          <w:i/>
        </w:rPr>
        <w:t>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7E5C72" w:rsidP="009E3704">
      <w:pPr>
        <w:widowControl w:val="0"/>
        <w:spacing w:after="160"/>
        <w:ind w:right="-7" w:firstLine="567"/>
        <w:jc w:val="center"/>
        <w:rPr>
          <w:rFonts w:ascii="Arial" w:hAnsi="Arial" w:cs="Arial"/>
          <w:lang w:eastAsia="en-US" w:bidi="ar-SA"/>
        </w:rPr>
      </w:pPr>
      <w:r w:rsidRPr="003F594E">
        <w:rPr>
          <w:rFonts w:ascii="Sylfaen" w:hAnsi="Sylfaen"/>
        </w:rPr>
        <w:t>«</w:t>
      </w:r>
      <w:r>
        <w:rPr>
          <w:rFonts w:ascii="Sylfaen" w:hAnsi="Sylfaen"/>
        </w:rPr>
        <w:t xml:space="preserve"> Таперакан  </w:t>
      </w:r>
      <w:r w:rsidRPr="004550D7">
        <w:rPr>
          <w:rFonts w:ascii="Sylfaen" w:hAnsi="Sylfaen"/>
        </w:rPr>
        <w:t xml:space="preserve"> детский сад» </w:t>
      </w:r>
      <w:r w:rsidRPr="004550D7">
        <w:rPr>
          <w:rFonts w:ascii="Sylfaen" w:hAnsi="Sylfaen"/>
          <w:lang w:val="en-US"/>
        </w:rPr>
        <w:t>HOAK</w:t>
      </w: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Pr="009044F1" w:rsidRDefault="007E5C72" w:rsidP="00E12B8D">
      <w:pPr>
        <w:pStyle w:val="aa"/>
        <w:widowControl w:val="0"/>
        <w:spacing w:after="160"/>
        <w:ind w:right="-7" w:firstLine="567"/>
        <w:jc w:val="center"/>
        <w:rPr>
          <w:rFonts w:ascii="GHEA Grapalat" w:hAnsi="GHEA Grapalat"/>
        </w:rPr>
      </w:pPr>
      <w:r w:rsidRPr="003F594E">
        <w:rPr>
          <w:rFonts w:ascii="Sylfaen" w:hAnsi="Sylfaen"/>
        </w:rPr>
        <w:t>«</w:t>
      </w:r>
      <w:r>
        <w:rPr>
          <w:rFonts w:ascii="Sylfaen" w:hAnsi="Sylfaen"/>
        </w:rPr>
        <w:t xml:space="preserve"> Таперакан  </w:t>
      </w:r>
      <w:r w:rsidRPr="004550D7">
        <w:rPr>
          <w:rFonts w:ascii="Sylfaen" w:hAnsi="Sylfaen"/>
        </w:rPr>
        <w:t xml:space="preserve"> детский сад» </w:t>
      </w:r>
      <w:r w:rsidRPr="004550D7">
        <w:rPr>
          <w:rFonts w:ascii="Sylfaen" w:hAnsi="Sylfaen"/>
          <w:lang w:val="en-US"/>
        </w:rPr>
        <w:t>HOAK</w:t>
      </w: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7E5C72" w:rsidRDefault="007E5C72" w:rsidP="00E12B8D">
      <w:pPr>
        <w:widowControl w:val="0"/>
        <w:spacing w:after="160"/>
        <w:jc w:val="center"/>
        <w:rPr>
          <w:rFonts w:ascii="GHEA Grapalat" w:hAnsi="GHEA Grapalat"/>
          <w:b/>
        </w:rPr>
      </w:pPr>
      <w:r w:rsidRPr="003F594E">
        <w:rPr>
          <w:rFonts w:ascii="Sylfaen" w:hAnsi="Sylfaen"/>
        </w:rPr>
        <w:t>«</w:t>
      </w:r>
      <w:r>
        <w:rPr>
          <w:rFonts w:ascii="Sylfaen" w:hAnsi="Sylfaen"/>
        </w:rPr>
        <w:t xml:space="preserve"> Таперакан  </w:t>
      </w:r>
      <w:r w:rsidRPr="004550D7">
        <w:rPr>
          <w:rFonts w:ascii="Sylfaen" w:hAnsi="Sylfaen"/>
        </w:rPr>
        <w:t xml:space="preserve"> детский сад» </w:t>
      </w:r>
      <w:r w:rsidRPr="004550D7">
        <w:rPr>
          <w:rFonts w:ascii="Sylfaen" w:hAnsi="Sylfaen"/>
          <w:lang w:val="en-US"/>
        </w:rPr>
        <w:t>HOAK</w:t>
      </w:r>
      <w:r w:rsidRPr="00501D4F">
        <w:rPr>
          <w:rFonts w:ascii="GHEA Grapalat" w:hAnsi="GHEA Grapalat"/>
          <w:b/>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B6677E">
        <w:rPr>
          <w:rFonts w:ascii="Sylfaen" w:hAnsi="Sylfaen"/>
        </w:rPr>
        <w:t>ТM-GHAPDzB-25/01</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9044F1"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E5C72" w:rsidRPr="00A032BB">
        <w:rPr>
          <w:rFonts w:ascii="GHEA Grapalat" w:hAnsi="GHEA Grapalat"/>
          <w:i w:val="0"/>
          <w:sz w:val="24"/>
          <w:szCs w:val="24"/>
        </w:rPr>
        <w:t>« Таперакан   детский сад» HOAK</w:t>
      </w:r>
      <w:r w:rsidR="007E5C72" w:rsidRPr="009044F1">
        <w:rPr>
          <w:rFonts w:ascii="GHEA Grapalat" w:hAnsi="GHEA Grapalat"/>
          <w:i w:val="0"/>
          <w:sz w:val="24"/>
          <w:szCs w:val="24"/>
        </w:rPr>
        <w:t xml:space="preserve"> </w:t>
      </w:r>
      <w:r w:rsidR="007E5C72">
        <w:rPr>
          <w:rFonts w:ascii="GHEA Grapalat" w:hAnsi="GHEA Grapalat"/>
          <w:i w:val="0"/>
          <w:sz w:val="24"/>
          <w:szCs w:val="24"/>
        </w:rPr>
        <w:t xml:space="preserve"> </w:t>
      </w:r>
      <w:r w:rsidRPr="009044F1">
        <w:rPr>
          <w:rFonts w:ascii="GHEA Grapalat" w:hAnsi="GHEA Grapalat"/>
          <w:i w:val="0"/>
          <w:sz w:val="24"/>
          <w:szCs w:val="24"/>
        </w:rPr>
        <w:t>(далее — также товар) для нужд "</w:t>
      </w:r>
      <w:r w:rsidR="009E3704" w:rsidRPr="00A032BB">
        <w:rPr>
          <w:rFonts w:ascii="GHEA Grapalat" w:hAnsi="GHEA Grapalat"/>
          <w:i w:val="0"/>
          <w:sz w:val="24"/>
          <w:szCs w:val="24"/>
        </w:rPr>
        <w:t xml:space="preserve"> продуктов</w:t>
      </w:r>
      <w:r w:rsidR="009E3704" w:rsidRPr="009044F1">
        <w:rPr>
          <w:rFonts w:ascii="GHEA Grapalat" w:hAnsi="GHEA Grapalat"/>
          <w:i w:val="0"/>
          <w:sz w:val="24"/>
          <w:szCs w:val="24"/>
        </w:rPr>
        <w:t xml:space="preserve"> </w:t>
      </w:r>
      <w:r w:rsidRPr="009044F1">
        <w:rPr>
          <w:rFonts w:ascii="GHEA Grapalat" w:hAnsi="GHEA Grapalat"/>
          <w:i w:val="0"/>
          <w:sz w:val="24"/>
          <w:szCs w:val="24"/>
        </w:rPr>
        <w:t xml:space="preserve">", которые сгруппированы в лоты </w:t>
      </w:r>
      <w:r w:rsidRPr="00A032BB">
        <w:rPr>
          <w:rFonts w:ascii="GHEA Grapalat" w:hAnsi="GHEA Grapalat"/>
          <w:i w:val="0"/>
          <w:sz w:val="24"/>
          <w:szCs w:val="24"/>
        </w:rPr>
        <w:t>"</w:t>
      </w:r>
      <w:r w:rsidR="00A032BB" w:rsidRPr="00A032BB">
        <w:rPr>
          <w:rFonts w:ascii="GHEA Grapalat" w:hAnsi="GHEA Grapalat"/>
          <w:i w:val="0"/>
          <w:sz w:val="24"/>
          <w:szCs w:val="24"/>
        </w:rPr>
        <w:t>24</w:t>
      </w:r>
      <w:r w:rsidRPr="00A032BB">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Лотов</w:t>
            </w:r>
          </w:p>
        </w:tc>
        <w:tc>
          <w:tcPr>
            <w:tcW w:w="6458" w:type="dxa"/>
            <w:vMerge w:val="restart"/>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Наименование лота</w:t>
            </w:r>
          </w:p>
        </w:tc>
      </w:tr>
      <w:tr w:rsidR="00E12B8D" w:rsidRPr="00501D4F" w:rsidTr="008B1F5B">
        <w:trPr>
          <w:jc w:val="center"/>
        </w:trPr>
        <w:tc>
          <w:tcPr>
            <w:tcW w:w="1530" w:type="dxa"/>
            <w:vAlign w:val="center"/>
          </w:tcPr>
          <w:p w:rsidR="00E12B8D" w:rsidRPr="00501D4F" w:rsidRDefault="00E12B8D" w:rsidP="008B1F5B">
            <w:pPr>
              <w:pStyle w:val="23"/>
              <w:widowControl w:val="0"/>
              <w:spacing w:after="120" w:line="240" w:lineRule="auto"/>
              <w:ind w:firstLine="0"/>
              <w:jc w:val="center"/>
              <w:rPr>
                <w:rFonts w:ascii="GHEA Grapalat" w:hAnsi="GHEA Grapalat"/>
                <w:color w:val="FF0000"/>
                <w:sz w:val="24"/>
                <w:szCs w:val="24"/>
              </w:rPr>
            </w:pPr>
            <w:r w:rsidRPr="00501D4F">
              <w:rPr>
                <w:rFonts w:ascii="GHEA Grapalat" w:hAnsi="GHEA Grapalat"/>
                <w:b/>
                <w:i/>
                <w:color w:val="FF0000"/>
                <w:sz w:val="24"/>
                <w:szCs w:val="24"/>
              </w:rPr>
              <w:t>Номера</w:t>
            </w:r>
          </w:p>
        </w:tc>
        <w:tc>
          <w:tcPr>
            <w:tcW w:w="1246" w:type="dxa"/>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A032BB" w:rsidRPr="00501D4F" w:rsidTr="003A1E7D">
        <w:trPr>
          <w:jc w:val="center"/>
        </w:trPr>
        <w:tc>
          <w:tcPr>
            <w:tcW w:w="1530" w:type="dxa"/>
          </w:tcPr>
          <w:p w:rsidR="00A032BB" w:rsidRPr="00AE56D0" w:rsidRDefault="00A032BB" w:rsidP="003A1E7D">
            <w:pPr>
              <w:pStyle w:val="23"/>
              <w:spacing w:line="240" w:lineRule="auto"/>
              <w:ind w:firstLine="0"/>
              <w:jc w:val="right"/>
              <w:rPr>
                <w:rFonts w:ascii="GHEA Grapalat" w:hAnsi="GHEA Grapalat"/>
                <w:sz w:val="16"/>
              </w:rPr>
            </w:pPr>
            <w:r w:rsidRPr="00AE56D0">
              <w:rPr>
                <w:rFonts w:ascii="GHEA Grapalat" w:hAnsi="GHEA Grapalat"/>
                <w:sz w:val="16"/>
              </w:rPr>
              <w:t>2</w:t>
            </w:r>
          </w:p>
        </w:tc>
        <w:tc>
          <w:tcPr>
            <w:tcW w:w="1246" w:type="dxa"/>
          </w:tcPr>
          <w:p w:rsidR="00A032BB" w:rsidRPr="005014BB" w:rsidRDefault="00A032BB" w:rsidP="003A1E7D">
            <w:pPr>
              <w:pStyle w:val="23"/>
              <w:spacing w:line="240" w:lineRule="auto"/>
              <w:ind w:firstLine="0"/>
              <w:jc w:val="left"/>
              <w:rPr>
                <w:rFonts w:ascii="GHEA Grapalat" w:hAnsi="GHEA Grapalat"/>
                <w:sz w:val="16"/>
              </w:rPr>
            </w:pPr>
            <w:r>
              <w:rPr>
                <w:rFonts w:ascii="GHEA Grapalat" w:hAnsi="GHEA Grapalat"/>
                <w:sz w:val="16"/>
              </w:rPr>
              <w:t>1260000</w:t>
            </w:r>
          </w:p>
        </w:tc>
        <w:tc>
          <w:tcPr>
            <w:tcW w:w="6458" w:type="dxa"/>
          </w:tcPr>
          <w:p w:rsidR="00A032BB" w:rsidRPr="00C5373F" w:rsidRDefault="00A032BB" w:rsidP="003A1E7D">
            <w:r w:rsidRPr="00C5373F">
              <w:t>Хлеб</w:t>
            </w:r>
          </w:p>
        </w:tc>
      </w:tr>
      <w:tr w:rsidR="00A032BB" w:rsidRPr="00501D4F" w:rsidTr="003A1E7D">
        <w:trPr>
          <w:jc w:val="center"/>
        </w:trPr>
        <w:tc>
          <w:tcPr>
            <w:tcW w:w="1530" w:type="dxa"/>
          </w:tcPr>
          <w:p w:rsidR="00A032BB" w:rsidRPr="00AE56D0" w:rsidRDefault="00A032BB" w:rsidP="003A1E7D">
            <w:pPr>
              <w:pStyle w:val="23"/>
              <w:spacing w:line="240" w:lineRule="auto"/>
              <w:ind w:firstLine="0"/>
              <w:jc w:val="right"/>
              <w:rPr>
                <w:rFonts w:ascii="GHEA Grapalat" w:hAnsi="GHEA Grapalat"/>
              </w:rPr>
            </w:pPr>
            <w:r w:rsidRPr="00AE56D0">
              <w:rPr>
                <w:rFonts w:ascii="GHEA Grapalat" w:hAnsi="GHEA Grapalat"/>
              </w:rPr>
              <w:t>3</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192000</w:t>
            </w:r>
          </w:p>
        </w:tc>
        <w:tc>
          <w:tcPr>
            <w:tcW w:w="6458" w:type="dxa"/>
          </w:tcPr>
          <w:p w:rsidR="00A032BB" w:rsidRPr="00C5373F" w:rsidRDefault="00A032BB" w:rsidP="003A1E7D">
            <w:r w:rsidRPr="00C5373F">
              <w:t>булочка</w:t>
            </w:r>
          </w:p>
        </w:tc>
      </w:tr>
      <w:tr w:rsidR="00A032BB" w:rsidRPr="00501D4F" w:rsidTr="003A1E7D">
        <w:trPr>
          <w:jc w:val="center"/>
        </w:trPr>
        <w:tc>
          <w:tcPr>
            <w:tcW w:w="1530" w:type="dxa"/>
          </w:tcPr>
          <w:p w:rsidR="00A032BB" w:rsidRPr="00AE56D0" w:rsidRDefault="00A032BB" w:rsidP="003A1E7D">
            <w:pPr>
              <w:pStyle w:val="23"/>
              <w:spacing w:line="240" w:lineRule="auto"/>
              <w:ind w:firstLine="0"/>
              <w:jc w:val="right"/>
              <w:rPr>
                <w:rFonts w:ascii="GHEA Grapalat" w:hAnsi="GHEA Grapalat"/>
              </w:rPr>
            </w:pPr>
            <w:r w:rsidRPr="00AE56D0">
              <w:rPr>
                <w:rFonts w:ascii="GHEA Grapalat" w:hAnsi="GHEA Grapalat"/>
              </w:rPr>
              <w:t>4</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90000</w:t>
            </w:r>
          </w:p>
        </w:tc>
        <w:tc>
          <w:tcPr>
            <w:tcW w:w="6458" w:type="dxa"/>
          </w:tcPr>
          <w:p w:rsidR="00A032BB" w:rsidRPr="00C5373F" w:rsidRDefault="00A032BB" w:rsidP="003A1E7D">
            <w:r w:rsidRPr="00C5373F">
              <w:t>макароны</w:t>
            </w:r>
          </w:p>
        </w:tc>
      </w:tr>
      <w:tr w:rsidR="00A032BB" w:rsidRPr="00501D4F" w:rsidTr="003A1E7D">
        <w:trPr>
          <w:jc w:val="center"/>
        </w:trPr>
        <w:tc>
          <w:tcPr>
            <w:tcW w:w="1530" w:type="dxa"/>
          </w:tcPr>
          <w:p w:rsidR="00A032BB" w:rsidRPr="00AE56D0" w:rsidRDefault="00A032BB" w:rsidP="003A1E7D">
            <w:pPr>
              <w:pStyle w:val="23"/>
              <w:spacing w:line="240" w:lineRule="auto"/>
              <w:ind w:firstLine="0"/>
              <w:jc w:val="right"/>
              <w:rPr>
                <w:rFonts w:ascii="GHEA Grapalat" w:hAnsi="GHEA Grapalat"/>
              </w:rPr>
            </w:pPr>
            <w:r w:rsidRPr="00AE56D0">
              <w:rPr>
                <w:rFonts w:ascii="GHEA Grapalat" w:hAnsi="GHEA Grapalat"/>
              </w:rPr>
              <w:t>5</w:t>
            </w:r>
          </w:p>
        </w:tc>
        <w:tc>
          <w:tcPr>
            <w:tcW w:w="1246" w:type="dxa"/>
          </w:tcPr>
          <w:p w:rsidR="00A032BB" w:rsidRPr="005014BB" w:rsidRDefault="00A032BB" w:rsidP="003A1E7D">
            <w:pPr>
              <w:pStyle w:val="23"/>
              <w:spacing w:line="240" w:lineRule="auto"/>
              <w:ind w:firstLine="0"/>
              <w:jc w:val="left"/>
              <w:rPr>
                <w:rFonts w:ascii="GHEA Grapalat" w:hAnsi="GHEA Grapalat" w:cs="Calibri"/>
                <w:color w:val="000000"/>
              </w:rPr>
            </w:pPr>
            <w:r>
              <w:rPr>
                <w:rFonts w:ascii="GHEA Grapalat" w:hAnsi="GHEA Grapalat" w:cs="Calibri"/>
                <w:color w:val="000000"/>
              </w:rPr>
              <w:t>252000</w:t>
            </w:r>
          </w:p>
        </w:tc>
        <w:tc>
          <w:tcPr>
            <w:tcW w:w="6458" w:type="dxa"/>
          </w:tcPr>
          <w:p w:rsidR="00A032BB" w:rsidRPr="00C5373F" w:rsidRDefault="00A032BB" w:rsidP="003A1E7D">
            <w:r w:rsidRPr="00C5373F">
              <w:t>сахар</w:t>
            </w:r>
          </w:p>
        </w:tc>
      </w:tr>
      <w:tr w:rsidR="00A032BB" w:rsidRPr="00501D4F" w:rsidTr="003A1E7D">
        <w:trPr>
          <w:jc w:val="center"/>
        </w:trPr>
        <w:tc>
          <w:tcPr>
            <w:tcW w:w="1530" w:type="dxa"/>
          </w:tcPr>
          <w:p w:rsidR="00A032BB" w:rsidRPr="00AE56D0" w:rsidRDefault="00A032BB" w:rsidP="003A1E7D">
            <w:pPr>
              <w:pStyle w:val="23"/>
              <w:spacing w:line="240" w:lineRule="auto"/>
              <w:ind w:firstLine="0"/>
              <w:jc w:val="right"/>
              <w:rPr>
                <w:rFonts w:ascii="GHEA Grapalat" w:hAnsi="GHEA Grapalat"/>
              </w:rPr>
            </w:pPr>
            <w:r w:rsidRPr="00AE56D0">
              <w:rPr>
                <w:rFonts w:ascii="GHEA Grapalat" w:hAnsi="GHEA Grapalat"/>
              </w:rPr>
              <w:t>6</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1880000</w:t>
            </w:r>
          </w:p>
        </w:tc>
        <w:tc>
          <w:tcPr>
            <w:tcW w:w="6458" w:type="dxa"/>
          </w:tcPr>
          <w:p w:rsidR="00A032BB" w:rsidRPr="00C5373F" w:rsidRDefault="00A032BB" w:rsidP="003A1E7D">
            <w:r w:rsidRPr="00C5373F">
              <w:t>Масло</w:t>
            </w:r>
          </w:p>
        </w:tc>
      </w:tr>
      <w:tr w:rsidR="00A032BB" w:rsidRPr="00501D4F" w:rsidTr="003A1E7D">
        <w:trPr>
          <w:jc w:val="center"/>
        </w:trPr>
        <w:tc>
          <w:tcPr>
            <w:tcW w:w="1530" w:type="dxa"/>
          </w:tcPr>
          <w:p w:rsidR="00A032BB" w:rsidRPr="005014BB" w:rsidRDefault="00A032BB" w:rsidP="003A1E7D">
            <w:pPr>
              <w:pStyle w:val="23"/>
              <w:spacing w:line="240" w:lineRule="auto"/>
              <w:ind w:firstLine="0"/>
              <w:jc w:val="right"/>
              <w:rPr>
                <w:rFonts w:ascii="GHEA Grapalat" w:hAnsi="GHEA Grapalat"/>
              </w:rPr>
            </w:pPr>
            <w:r>
              <w:rPr>
                <w:rFonts w:ascii="GHEA Grapalat" w:hAnsi="GHEA Grapalat"/>
              </w:rPr>
              <w:t>10</w:t>
            </w:r>
          </w:p>
        </w:tc>
        <w:tc>
          <w:tcPr>
            <w:tcW w:w="1246" w:type="dxa"/>
          </w:tcPr>
          <w:p w:rsidR="00A032BB" w:rsidRDefault="00A032BB" w:rsidP="003A1E7D">
            <w:pPr>
              <w:pStyle w:val="23"/>
              <w:spacing w:line="240" w:lineRule="auto"/>
              <w:ind w:firstLine="0"/>
              <w:jc w:val="left"/>
              <w:rPr>
                <w:rFonts w:ascii="GHEA Grapalat" w:hAnsi="GHEA Grapalat"/>
              </w:rPr>
            </w:pPr>
            <w:r>
              <w:rPr>
                <w:rFonts w:ascii="GHEA Grapalat" w:hAnsi="GHEA Grapalat"/>
              </w:rPr>
              <w:t>117000</w:t>
            </w:r>
          </w:p>
        </w:tc>
        <w:tc>
          <w:tcPr>
            <w:tcW w:w="6458" w:type="dxa"/>
          </w:tcPr>
          <w:p w:rsidR="00A032BB" w:rsidRPr="00C5373F" w:rsidRDefault="00A032BB" w:rsidP="003A1E7D">
            <w:r w:rsidRPr="00C5373F">
              <w:t>Чечевица</w:t>
            </w:r>
          </w:p>
        </w:tc>
      </w:tr>
      <w:tr w:rsidR="00A032BB" w:rsidRPr="00501D4F" w:rsidTr="003A1E7D">
        <w:trPr>
          <w:jc w:val="center"/>
        </w:trPr>
        <w:tc>
          <w:tcPr>
            <w:tcW w:w="1530" w:type="dxa"/>
          </w:tcPr>
          <w:p w:rsidR="00A032BB" w:rsidRPr="00AE56D0" w:rsidRDefault="00A032BB" w:rsidP="003A1E7D">
            <w:pPr>
              <w:pStyle w:val="23"/>
              <w:spacing w:line="240" w:lineRule="auto"/>
              <w:ind w:left="720" w:firstLine="0"/>
              <w:jc w:val="right"/>
              <w:rPr>
                <w:rFonts w:ascii="GHEA Grapalat" w:hAnsi="GHEA Grapalat"/>
              </w:rPr>
            </w:pPr>
            <w:r w:rsidRPr="00AE56D0">
              <w:rPr>
                <w:rFonts w:ascii="GHEA Grapalat" w:hAnsi="GHEA Grapalat"/>
              </w:rPr>
              <w:t>15</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2150000</w:t>
            </w:r>
          </w:p>
        </w:tc>
        <w:tc>
          <w:tcPr>
            <w:tcW w:w="6458" w:type="dxa"/>
          </w:tcPr>
          <w:p w:rsidR="00A032BB" w:rsidRPr="00C5373F" w:rsidRDefault="00A032BB" w:rsidP="003A1E7D">
            <w:r w:rsidRPr="00C5373F">
              <w:t>Говядина</w:t>
            </w:r>
          </w:p>
        </w:tc>
      </w:tr>
      <w:tr w:rsidR="00A032BB" w:rsidRPr="00501D4F" w:rsidTr="003A1E7D">
        <w:trPr>
          <w:jc w:val="center"/>
        </w:trPr>
        <w:tc>
          <w:tcPr>
            <w:tcW w:w="1530" w:type="dxa"/>
          </w:tcPr>
          <w:p w:rsidR="00A032BB" w:rsidRPr="00AE56D0" w:rsidRDefault="00A032BB" w:rsidP="003A1E7D">
            <w:pPr>
              <w:pStyle w:val="23"/>
              <w:spacing w:line="240" w:lineRule="auto"/>
              <w:ind w:firstLine="0"/>
              <w:jc w:val="right"/>
              <w:rPr>
                <w:rFonts w:ascii="GHEA Grapalat" w:hAnsi="GHEA Grapalat"/>
              </w:rPr>
            </w:pPr>
            <w:r w:rsidRPr="00AE56D0">
              <w:rPr>
                <w:rFonts w:ascii="GHEA Grapalat" w:hAnsi="GHEA Grapalat"/>
              </w:rPr>
              <w:t>16</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974400</w:t>
            </w:r>
          </w:p>
        </w:tc>
        <w:tc>
          <w:tcPr>
            <w:tcW w:w="6458" w:type="dxa"/>
          </w:tcPr>
          <w:p w:rsidR="00A032BB" w:rsidRPr="00C5373F" w:rsidRDefault="00A032BB" w:rsidP="003A1E7D">
            <w:r w:rsidRPr="00C5373F">
              <w:t>Куриная грудка</w:t>
            </w:r>
          </w:p>
        </w:tc>
      </w:tr>
      <w:tr w:rsidR="00A032BB" w:rsidRPr="00501D4F" w:rsidTr="003A1E7D">
        <w:trPr>
          <w:jc w:val="center"/>
        </w:trPr>
        <w:tc>
          <w:tcPr>
            <w:tcW w:w="1530" w:type="dxa"/>
          </w:tcPr>
          <w:p w:rsidR="00A032BB" w:rsidRPr="00AE56D0" w:rsidRDefault="00A032BB" w:rsidP="003A1E7D">
            <w:pPr>
              <w:pStyle w:val="23"/>
              <w:spacing w:line="240" w:lineRule="auto"/>
              <w:ind w:left="720" w:firstLine="0"/>
              <w:jc w:val="right"/>
              <w:rPr>
                <w:rFonts w:ascii="GHEA Grapalat" w:hAnsi="GHEA Grapalat"/>
              </w:rPr>
            </w:pPr>
            <w:r w:rsidRPr="00AE56D0">
              <w:rPr>
                <w:rFonts w:ascii="GHEA Grapalat" w:hAnsi="GHEA Grapalat"/>
              </w:rPr>
              <w:t>17</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200000</w:t>
            </w:r>
          </w:p>
        </w:tc>
        <w:tc>
          <w:tcPr>
            <w:tcW w:w="6458" w:type="dxa"/>
          </w:tcPr>
          <w:p w:rsidR="00A032BB" w:rsidRPr="00C5373F" w:rsidRDefault="00A032BB" w:rsidP="003A1E7D">
            <w:r w:rsidRPr="00C5373F">
              <w:t>сыр Чанач</w:t>
            </w:r>
          </w:p>
        </w:tc>
      </w:tr>
      <w:tr w:rsidR="00A032BB" w:rsidRPr="00501D4F" w:rsidTr="003A1E7D">
        <w:trPr>
          <w:jc w:val="center"/>
        </w:trPr>
        <w:tc>
          <w:tcPr>
            <w:tcW w:w="1530" w:type="dxa"/>
          </w:tcPr>
          <w:p w:rsidR="00A032BB" w:rsidRPr="00AE56D0" w:rsidRDefault="00A032BB" w:rsidP="003A1E7D">
            <w:pPr>
              <w:pStyle w:val="23"/>
              <w:spacing w:line="240" w:lineRule="auto"/>
              <w:ind w:firstLine="0"/>
              <w:jc w:val="right"/>
              <w:rPr>
                <w:rFonts w:ascii="GHEA Grapalat" w:hAnsi="GHEA Grapalat"/>
              </w:rPr>
            </w:pPr>
            <w:r w:rsidRPr="00AE56D0">
              <w:rPr>
                <w:rFonts w:ascii="GHEA Grapalat" w:hAnsi="GHEA Grapalat"/>
              </w:rPr>
              <w:t>18</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180000</w:t>
            </w:r>
          </w:p>
        </w:tc>
        <w:tc>
          <w:tcPr>
            <w:tcW w:w="6458" w:type="dxa"/>
          </w:tcPr>
          <w:p w:rsidR="00A032BB" w:rsidRPr="00C5373F" w:rsidRDefault="00A032BB" w:rsidP="003A1E7D">
            <w:r w:rsidRPr="00C5373F">
              <w:t>Молоко</w:t>
            </w:r>
          </w:p>
        </w:tc>
      </w:tr>
      <w:tr w:rsidR="00A032BB" w:rsidRPr="00501D4F" w:rsidTr="003A1E7D">
        <w:trPr>
          <w:jc w:val="center"/>
        </w:trPr>
        <w:tc>
          <w:tcPr>
            <w:tcW w:w="1530" w:type="dxa"/>
          </w:tcPr>
          <w:p w:rsidR="00A032BB" w:rsidRPr="00AE56D0" w:rsidRDefault="00A032BB" w:rsidP="003A1E7D">
            <w:pPr>
              <w:pStyle w:val="23"/>
              <w:spacing w:line="240" w:lineRule="auto"/>
              <w:ind w:left="720" w:firstLine="0"/>
              <w:jc w:val="right"/>
              <w:rPr>
                <w:rFonts w:ascii="GHEA Grapalat" w:hAnsi="GHEA Grapalat"/>
              </w:rPr>
            </w:pPr>
            <w:r w:rsidRPr="00AE56D0">
              <w:rPr>
                <w:rFonts w:ascii="GHEA Grapalat" w:hAnsi="GHEA Grapalat"/>
              </w:rPr>
              <w:t>19</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520000</w:t>
            </w:r>
          </w:p>
        </w:tc>
        <w:tc>
          <w:tcPr>
            <w:tcW w:w="6458" w:type="dxa"/>
          </w:tcPr>
          <w:p w:rsidR="00A032BB" w:rsidRPr="00C5373F" w:rsidRDefault="00A032BB" w:rsidP="003A1E7D">
            <w:r w:rsidRPr="00C5373F">
              <w:t>Йогурт</w:t>
            </w:r>
          </w:p>
        </w:tc>
      </w:tr>
      <w:tr w:rsidR="00A032BB" w:rsidRPr="00501D4F" w:rsidTr="003A1E7D">
        <w:trPr>
          <w:jc w:val="center"/>
        </w:trPr>
        <w:tc>
          <w:tcPr>
            <w:tcW w:w="1530" w:type="dxa"/>
          </w:tcPr>
          <w:p w:rsidR="00A032BB" w:rsidRPr="00AE56D0" w:rsidRDefault="00A032BB" w:rsidP="003A1E7D">
            <w:pPr>
              <w:pStyle w:val="23"/>
              <w:spacing w:line="240" w:lineRule="auto"/>
              <w:ind w:left="720" w:firstLine="0"/>
              <w:jc w:val="right"/>
              <w:rPr>
                <w:rFonts w:ascii="GHEA Grapalat" w:hAnsi="GHEA Grapalat"/>
              </w:rPr>
            </w:pPr>
            <w:r w:rsidRPr="00AE56D0">
              <w:rPr>
                <w:rFonts w:ascii="GHEA Grapalat" w:hAnsi="GHEA Grapalat"/>
              </w:rPr>
              <w:t>20</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180000</w:t>
            </w:r>
          </w:p>
        </w:tc>
        <w:tc>
          <w:tcPr>
            <w:tcW w:w="6458" w:type="dxa"/>
          </w:tcPr>
          <w:p w:rsidR="00A032BB" w:rsidRPr="00C5373F" w:rsidRDefault="00A032BB" w:rsidP="003A1E7D">
            <w:r>
              <w:t>Сметан</w:t>
            </w:r>
          </w:p>
        </w:tc>
      </w:tr>
      <w:tr w:rsidR="00A032BB" w:rsidRPr="00501D4F" w:rsidTr="003A1E7D">
        <w:trPr>
          <w:jc w:val="center"/>
        </w:trPr>
        <w:tc>
          <w:tcPr>
            <w:tcW w:w="1530" w:type="dxa"/>
          </w:tcPr>
          <w:p w:rsidR="00A032BB" w:rsidRPr="00AE56D0" w:rsidRDefault="00A032BB" w:rsidP="003A1E7D">
            <w:pPr>
              <w:pStyle w:val="23"/>
              <w:spacing w:line="240" w:lineRule="auto"/>
              <w:ind w:left="720" w:firstLine="0"/>
              <w:jc w:val="right"/>
              <w:rPr>
                <w:rFonts w:ascii="GHEA Grapalat" w:hAnsi="GHEA Grapalat"/>
              </w:rPr>
            </w:pPr>
            <w:r w:rsidRPr="00AE56D0">
              <w:rPr>
                <w:rFonts w:ascii="GHEA Grapalat" w:hAnsi="GHEA Grapalat"/>
              </w:rPr>
              <w:t>21</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200000</w:t>
            </w:r>
          </w:p>
        </w:tc>
        <w:tc>
          <w:tcPr>
            <w:tcW w:w="6458" w:type="dxa"/>
          </w:tcPr>
          <w:p w:rsidR="00A032BB" w:rsidRPr="00C5373F" w:rsidRDefault="00A032BB" w:rsidP="003A1E7D">
            <w:r w:rsidRPr="00C5373F">
              <w:t>Творог</w:t>
            </w:r>
          </w:p>
        </w:tc>
      </w:tr>
      <w:tr w:rsidR="00A032BB" w:rsidRPr="00501D4F" w:rsidTr="003A1E7D">
        <w:trPr>
          <w:jc w:val="center"/>
        </w:trPr>
        <w:tc>
          <w:tcPr>
            <w:tcW w:w="1530" w:type="dxa"/>
          </w:tcPr>
          <w:p w:rsidR="00A032BB" w:rsidRPr="00AE56D0" w:rsidRDefault="00A032BB" w:rsidP="003A1E7D">
            <w:pPr>
              <w:pStyle w:val="23"/>
              <w:spacing w:line="240" w:lineRule="auto"/>
              <w:ind w:left="720" w:firstLine="0"/>
              <w:jc w:val="right"/>
              <w:rPr>
                <w:rFonts w:ascii="GHEA Grapalat" w:hAnsi="GHEA Grapalat"/>
              </w:rPr>
            </w:pPr>
            <w:r w:rsidRPr="00AE56D0">
              <w:rPr>
                <w:rFonts w:ascii="GHEA Grapalat" w:hAnsi="GHEA Grapalat"/>
              </w:rPr>
              <w:t>22</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130000</w:t>
            </w:r>
          </w:p>
        </w:tc>
        <w:tc>
          <w:tcPr>
            <w:tcW w:w="6458" w:type="dxa"/>
          </w:tcPr>
          <w:p w:rsidR="00A032BB" w:rsidRPr="00C5373F" w:rsidRDefault="00A032BB" w:rsidP="003A1E7D">
            <w:r w:rsidRPr="00C5373F">
              <w:t>Сгущенное молоко</w:t>
            </w:r>
          </w:p>
        </w:tc>
      </w:tr>
      <w:tr w:rsidR="00A032BB" w:rsidRPr="00501D4F" w:rsidTr="003A1E7D">
        <w:trPr>
          <w:jc w:val="center"/>
        </w:trPr>
        <w:tc>
          <w:tcPr>
            <w:tcW w:w="1530" w:type="dxa"/>
          </w:tcPr>
          <w:p w:rsidR="00A032BB" w:rsidRPr="00AE56D0" w:rsidRDefault="00A032BB" w:rsidP="003A1E7D">
            <w:pPr>
              <w:pStyle w:val="23"/>
              <w:spacing w:line="240" w:lineRule="auto"/>
              <w:ind w:left="360" w:firstLine="0"/>
              <w:jc w:val="right"/>
              <w:rPr>
                <w:rFonts w:ascii="GHEA Grapalat" w:hAnsi="GHEA Grapalat"/>
              </w:rPr>
            </w:pPr>
            <w:r w:rsidRPr="00AE56D0">
              <w:rPr>
                <w:rFonts w:ascii="GHEA Grapalat" w:hAnsi="GHEA Grapalat"/>
              </w:rPr>
              <w:t>23</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165000</w:t>
            </w:r>
          </w:p>
        </w:tc>
        <w:tc>
          <w:tcPr>
            <w:tcW w:w="6458" w:type="dxa"/>
          </w:tcPr>
          <w:p w:rsidR="00A032BB" w:rsidRPr="00C5373F" w:rsidRDefault="00A032BB" w:rsidP="003A1E7D">
            <w:r w:rsidRPr="00C5373F">
              <w:t>печенье</w:t>
            </w:r>
          </w:p>
        </w:tc>
      </w:tr>
      <w:tr w:rsidR="00A032BB" w:rsidRPr="00501D4F" w:rsidTr="003A1E7D">
        <w:trPr>
          <w:jc w:val="center"/>
        </w:trPr>
        <w:tc>
          <w:tcPr>
            <w:tcW w:w="1530" w:type="dxa"/>
          </w:tcPr>
          <w:p w:rsidR="00A032BB" w:rsidRPr="00AE56D0" w:rsidRDefault="00A032BB" w:rsidP="003A1E7D">
            <w:pPr>
              <w:pStyle w:val="23"/>
              <w:spacing w:line="240" w:lineRule="auto"/>
              <w:ind w:left="720" w:firstLine="0"/>
              <w:jc w:val="right"/>
              <w:rPr>
                <w:rFonts w:ascii="GHEA Grapalat" w:hAnsi="GHEA Grapalat"/>
              </w:rPr>
            </w:pPr>
            <w:r w:rsidRPr="00AE56D0">
              <w:rPr>
                <w:rFonts w:ascii="GHEA Grapalat" w:hAnsi="GHEA Grapalat"/>
              </w:rPr>
              <w:t>24</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100000</w:t>
            </w:r>
          </w:p>
        </w:tc>
        <w:tc>
          <w:tcPr>
            <w:tcW w:w="6458" w:type="dxa"/>
          </w:tcPr>
          <w:p w:rsidR="00A032BB" w:rsidRPr="00C5373F" w:rsidRDefault="00A032BB" w:rsidP="003A1E7D">
            <w:r w:rsidRPr="00C5373F">
              <w:t>Конфеты в шоколаде</w:t>
            </w:r>
          </w:p>
        </w:tc>
      </w:tr>
      <w:tr w:rsidR="00A032BB" w:rsidRPr="00501D4F" w:rsidTr="003A1E7D">
        <w:trPr>
          <w:jc w:val="center"/>
        </w:trPr>
        <w:tc>
          <w:tcPr>
            <w:tcW w:w="1530" w:type="dxa"/>
          </w:tcPr>
          <w:p w:rsidR="00A032BB" w:rsidRPr="005014BB" w:rsidRDefault="00A032BB" w:rsidP="003A1E7D">
            <w:pPr>
              <w:pStyle w:val="23"/>
              <w:spacing w:line="240" w:lineRule="auto"/>
              <w:ind w:left="720" w:firstLine="0"/>
              <w:jc w:val="right"/>
              <w:rPr>
                <w:rFonts w:ascii="GHEA Grapalat" w:hAnsi="GHEA Grapalat"/>
              </w:rPr>
            </w:pPr>
            <w:r>
              <w:rPr>
                <w:rFonts w:ascii="GHEA Grapalat" w:hAnsi="GHEA Grapalat"/>
              </w:rPr>
              <w:t>25</w:t>
            </w:r>
          </w:p>
        </w:tc>
        <w:tc>
          <w:tcPr>
            <w:tcW w:w="1246" w:type="dxa"/>
          </w:tcPr>
          <w:p w:rsidR="00A032BB" w:rsidRDefault="00A032BB" w:rsidP="003A1E7D">
            <w:pPr>
              <w:pStyle w:val="23"/>
              <w:spacing w:line="240" w:lineRule="auto"/>
              <w:ind w:firstLine="0"/>
              <w:jc w:val="left"/>
              <w:rPr>
                <w:rFonts w:ascii="GHEA Grapalat" w:hAnsi="GHEA Grapalat"/>
              </w:rPr>
            </w:pPr>
            <w:r>
              <w:rPr>
                <w:rFonts w:ascii="GHEA Grapalat" w:hAnsi="GHEA Grapalat"/>
              </w:rPr>
              <w:t>130000</w:t>
            </w:r>
          </w:p>
        </w:tc>
        <w:tc>
          <w:tcPr>
            <w:tcW w:w="6458" w:type="dxa"/>
          </w:tcPr>
          <w:p w:rsidR="00A032BB" w:rsidRPr="00C5373F" w:rsidRDefault="00A032BB" w:rsidP="003A1E7D">
            <w:r>
              <w:t>Джем</w:t>
            </w:r>
          </w:p>
        </w:tc>
      </w:tr>
      <w:tr w:rsidR="00A032BB" w:rsidRPr="00501D4F" w:rsidTr="003A1E7D">
        <w:trPr>
          <w:jc w:val="center"/>
        </w:trPr>
        <w:tc>
          <w:tcPr>
            <w:tcW w:w="1530" w:type="dxa"/>
          </w:tcPr>
          <w:p w:rsidR="00A032BB" w:rsidRDefault="00A032BB" w:rsidP="003A1E7D">
            <w:pPr>
              <w:pStyle w:val="23"/>
              <w:spacing w:line="240" w:lineRule="auto"/>
              <w:ind w:left="720" w:firstLine="0"/>
              <w:jc w:val="right"/>
              <w:rPr>
                <w:rFonts w:ascii="GHEA Grapalat" w:hAnsi="GHEA Grapalat"/>
              </w:rPr>
            </w:pPr>
            <w:r>
              <w:rPr>
                <w:rFonts w:ascii="GHEA Grapalat" w:hAnsi="GHEA Grapalat"/>
              </w:rPr>
              <w:t>28</w:t>
            </w:r>
          </w:p>
        </w:tc>
        <w:tc>
          <w:tcPr>
            <w:tcW w:w="1246" w:type="dxa"/>
          </w:tcPr>
          <w:p w:rsidR="00A032BB" w:rsidRDefault="00A032BB" w:rsidP="003A1E7D">
            <w:pPr>
              <w:pStyle w:val="23"/>
              <w:spacing w:line="240" w:lineRule="auto"/>
              <w:ind w:firstLine="0"/>
              <w:jc w:val="left"/>
              <w:rPr>
                <w:rFonts w:ascii="GHEA Grapalat" w:hAnsi="GHEA Grapalat"/>
              </w:rPr>
            </w:pPr>
            <w:r>
              <w:rPr>
                <w:rFonts w:ascii="GHEA Grapalat" w:hAnsi="GHEA Grapalat"/>
              </w:rPr>
              <w:t>330000</w:t>
            </w:r>
          </w:p>
        </w:tc>
        <w:tc>
          <w:tcPr>
            <w:tcW w:w="6458" w:type="dxa"/>
          </w:tcPr>
          <w:p w:rsidR="00A032BB" w:rsidRPr="00C5373F" w:rsidRDefault="00A032BB" w:rsidP="003A1E7D">
            <w:r w:rsidRPr="00C5373F">
              <w:t>Сок</w:t>
            </w:r>
          </w:p>
        </w:tc>
      </w:tr>
      <w:tr w:rsidR="00A032BB" w:rsidRPr="00501D4F" w:rsidTr="003A1E7D">
        <w:trPr>
          <w:jc w:val="center"/>
        </w:trPr>
        <w:tc>
          <w:tcPr>
            <w:tcW w:w="1530" w:type="dxa"/>
          </w:tcPr>
          <w:p w:rsidR="00A032BB" w:rsidRDefault="00A032BB" w:rsidP="003A1E7D">
            <w:pPr>
              <w:pStyle w:val="23"/>
              <w:spacing w:line="240" w:lineRule="auto"/>
              <w:ind w:left="720" w:firstLine="0"/>
              <w:jc w:val="right"/>
              <w:rPr>
                <w:rFonts w:ascii="GHEA Grapalat" w:hAnsi="GHEA Grapalat"/>
              </w:rPr>
            </w:pPr>
            <w:r>
              <w:rPr>
                <w:rFonts w:ascii="GHEA Grapalat" w:hAnsi="GHEA Grapalat"/>
              </w:rPr>
              <w:t>35</w:t>
            </w:r>
          </w:p>
        </w:tc>
        <w:tc>
          <w:tcPr>
            <w:tcW w:w="1246" w:type="dxa"/>
          </w:tcPr>
          <w:p w:rsidR="00A032BB" w:rsidRDefault="00A032BB" w:rsidP="003A1E7D">
            <w:pPr>
              <w:pStyle w:val="23"/>
              <w:spacing w:line="240" w:lineRule="auto"/>
              <w:ind w:firstLine="0"/>
              <w:jc w:val="left"/>
              <w:rPr>
                <w:rFonts w:ascii="GHEA Grapalat" w:hAnsi="GHEA Grapalat"/>
              </w:rPr>
            </w:pPr>
            <w:r>
              <w:rPr>
                <w:rFonts w:ascii="GHEA Grapalat" w:hAnsi="GHEA Grapalat"/>
              </w:rPr>
              <w:t>30000</w:t>
            </w:r>
          </w:p>
        </w:tc>
        <w:tc>
          <w:tcPr>
            <w:tcW w:w="6458" w:type="dxa"/>
          </w:tcPr>
          <w:p w:rsidR="00A032BB" w:rsidRPr="00C5373F" w:rsidRDefault="00A032BB" w:rsidP="003A1E7D">
            <w:r w:rsidRPr="00C5373F">
              <w:t>Консервированный зеленый горошек</w:t>
            </w:r>
          </w:p>
        </w:tc>
      </w:tr>
      <w:tr w:rsidR="00A032BB" w:rsidRPr="00501D4F" w:rsidTr="003A1E7D">
        <w:trPr>
          <w:jc w:val="center"/>
        </w:trPr>
        <w:tc>
          <w:tcPr>
            <w:tcW w:w="1530" w:type="dxa"/>
          </w:tcPr>
          <w:p w:rsidR="00A032BB" w:rsidRDefault="00A032BB" w:rsidP="003A1E7D">
            <w:pPr>
              <w:pStyle w:val="23"/>
              <w:spacing w:line="240" w:lineRule="auto"/>
              <w:ind w:left="720" w:firstLine="0"/>
              <w:jc w:val="right"/>
              <w:rPr>
                <w:rFonts w:ascii="GHEA Grapalat" w:hAnsi="GHEA Grapalat"/>
              </w:rPr>
            </w:pPr>
            <w:r>
              <w:rPr>
                <w:rFonts w:ascii="GHEA Grapalat" w:hAnsi="GHEA Grapalat"/>
              </w:rPr>
              <w:lastRenderedPageBreak/>
              <w:t>36</w:t>
            </w:r>
          </w:p>
        </w:tc>
        <w:tc>
          <w:tcPr>
            <w:tcW w:w="1246" w:type="dxa"/>
          </w:tcPr>
          <w:p w:rsidR="00A032BB" w:rsidRDefault="00A032BB" w:rsidP="003A1E7D">
            <w:pPr>
              <w:pStyle w:val="23"/>
              <w:spacing w:line="240" w:lineRule="auto"/>
              <w:ind w:firstLine="0"/>
              <w:jc w:val="left"/>
              <w:rPr>
                <w:rFonts w:ascii="GHEA Grapalat" w:hAnsi="GHEA Grapalat"/>
              </w:rPr>
            </w:pPr>
            <w:r>
              <w:rPr>
                <w:rFonts w:ascii="GHEA Grapalat" w:hAnsi="GHEA Grapalat"/>
              </w:rPr>
              <w:t>45000</w:t>
            </w:r>
          </w:p>
        </w:tc>
        <w:tc>
          <w:tcPr>
            <w:tcW w:w="6458" w:type="dxa"/>
          </w:tcPr>
          <w:p w:rsidR="00A032BB" w:rsidRPr="00C5373F" w:rsidRDefault="00A032BB" w:rsidP="003A1E7D">
            <w:r w:rsidRPr="00C5373F">
              <w:t>Консервированная кукуруза</w:t>
            </w:r>
          </w:p>
        </w:tc>
      </w:tr>
      <w:tr w:rsidR="00A032BB" w:rsidRPr="00501D4F" w:rsidTr="003A1E7D">
        <w:trPr>
          <w:jc w:val="center"/>
        </w:trPr>
        <w:tc>
          <w:tcPr>
            <w:tcW w:w="1530" w:type="dxa"/>
          </w:tcPr>
          <w:p w:rsidR="00A032BB" w:rsidRDefault="00A032BB" w:rsidP="003A1E7D">
            <w:pPr>
              <w:pStyle w:val="23"/>
              <w:spacing w:line="240" w:lineRule="auto"/>
              <w:ind w:left="720" w:firstLine="0"/>
              <w:jc w:val="right"/>
              <w:rPr>
                <w:rFonts w:ascii="GHEA Grapalat" w:hAnsi="GHEA Grapalat"/>
              </w:rPr>
            </w:pPr>
            <w:r>
              <w:rPr>
                <w:rFonts w:ascii="GHEA Grapalat" w:hAnsi="GHEA Grapalat"/>
              </w:rPr>
              <w:t>40</w:t>
            </w:r>
          </w:p>
        </w:tc>
        <w:tc>
          <w:tcPr>
            <w:tcW w:w="1246" w:type="dxa"/>
          </w:tcPr>
          <w:p w:rsidR="00A032BB" w:rsidRDefault="00A032BB" w:rsidP="003A1E7D">
            <w:pPr>
              <w:pStyle w:val="23"/>
              <w:spacing w:line="240" w:lineRule="auto"/>
              <w:ind w:firstLine="0"/>
              <w:jc w:val="left"/>
              <w:rPr>
                <w:rFonts w:ascii="GHEA Grapalat" w:hAnsi="GHEA Grapalat"/>
              </w:rPr>
            </w:pPr>
            <w:r>
              <w:rPr>
                <w:rFonts w:ascii="GHEA Grapalat" w:hAnsi="GHEA Grapalat"/>
              </w:rPr>
              <w:t>364000</w:t>
            </w:r>
          </w:p>
        </w:tc>
        <w:tc>
          <w:tcPr>
            <w:tcW w:w="6458" w:type="dxa"/>
          </w:tcPr>
          <w:p w:rsidR="00A032BB" w:rsidRPr="00C5373F" w:rsidRDefault="00A032BB" w:rsidP="003A1E7D">
            <w:r w:rsidRPr="00C5373F">
              <w:t>Картофель</w:t>
            </w:r>
          </w:p>
        </w:tc>
      </w:tr>
      <w:tr w:rsidR="00A032BB" w:rsidRPr="00501D4F" w:rsidTr="003A1E7D">
        <w:trPr>
          <w:jc w:val="center"/>
        </w:trPr>
        <w:tc>
          <w:tcPr>
            <w:tcW w:w="1530" w:type="dxa"/>
          </w:tcPr>
          <w:p w:rsidR="00A032BB" w:rsidRDefault="00A032BB" w:rsidP="003A1E7D">
            <w:pPr>
              <w:pStyle w:val="23"/>
              <w:spacing w:line="240" w:lineRule="auto"/>
              <w:ind w:left="720" w:firstLine="0"/>
              <w:jc w:val="right"/>
              <w:rPr>
                <w:rFonts w:ascii="GHEA Grapalat" w:hAnsi="GHEA Grapalat"/>
              </w:rPr>
            </w:pPr>
            <w:r>
              <w:rPr>
                <w:rFonts w:ascii="GHEA Grapalat" w:hAnsi="GHEA Grapalat"/>
              </w:rPr>
              <w:t>41</w:t>
            </w:r>
          </w:p>
        </w:tc>
        <w:tc>
          <w:tcPr>
            <w:tcW w:w="1246" w:type="dxa"/>
          </w:tcPr>
          <w:p w:rsidR="00A032BB" w:rsidRDefault="00A032BB" w:rsidP="003A1E7D">
            <w:pPr>
              <w:pStyle w:val="23"/>
              <w:spacing w:line="240" w:lineRule="auto"/>
              <w:ind w:firstLine="0"/>
              <w:jc w:val="left"/>
              <w:rPr>
                <w:rFonts w:ascii="GHEA Grapalat" w:hAnsi="GHEA Grapalat"/>
              </w:rPr>
            </w:pPr>
            <w:r>
              <w:rPr>
                <w:rFonts w:ascii="GHEA Grapalat" w:hAnsi="GHEA Grapalat"/>
              </w:rPr>
              <w:t>90000</w:t>
            </w:r>
          </w:p>
        </w:tc>
        <w:tc>
          <w:tcPr>
            <w:tcW w:w="6458" w:type="dxa"/>
          </w:tcPr>
          <w:p w:rsidR="00A032BB" w:rsidRPr="00C5373F" w:rsidRDefault="00A032BB" w:rsidP="003A1E7D">
            <w:r w:rsidRPr="00C5373F">
              <w:t>зелени</w:t>
            </w:r>
          </w:p>
        </w:tc>
      </w:tr>
      <w:tr w:rsidR="00A032BB" w:rsidRPr="00501D4F" w:rsidTr="003A1E7D">
        <w:trPr>
          <w:jc w:val="center"/>
        </w:trPr>
        <w:tc>
          <w:tcPr>
            <w:tcW w:w="1530" w:type="dxa"/>
          </w:tcPr>
          <w:p w:rsidR="00A032BB" w:rsidRDefault="00A032BB" w:rsidP="003A1E7D">
            <w:pPr>
              <w:pStyle w:val="23"/>
              <w:spacing w:line="240" w:lineRule="auto"/>
              <w:ind w:left="720" w:firstLine="0"/>
              <w:jc w:val="right"/>
              <w:rPr>
                <w:rFonts w:ascii="GHEA Grapalat" w:hAnsi="GHEA Grapalat"/>
              </w:rPr>
            </w:pPr>
            <w:r>
              <w:rPr>
                <w:rFonts w:ascii="GHEA Grapalat" w:hAnsi="GHEA Grapalat"/>
              </w:rPr>
              <w:t>46</w:t>
            </w:r>
          </w:p>
        </w:tc>
        <w:tc>
          <w:tcPr>
            <w:tcW w:w="1246" w:type="dxa"/>
          </w:tcPr>
          <w:p w:rsidR="00A032BB" w:rsidRDefault="00A032BB" w:rsidP="003A1E7D">
            <w:pPr>
              <w:pStyle w:val="23"/>
              <w:spacing w:line="240" w:lineRule="auto"/>
              <w:ind w:firstLine="0"/>
              <w:jc w:val="left"/>
              <w:rPr>
                <w:rFonts w:ascii="GHEA Grapalat" w:hAnsi="GHEA Grapalat"/>
              </w:rPr>
            </w:pPr>
            <w:r>
              <w:rPr>
                <w:rFonts w:ascii="GHEA Grapalat" w:hAnsi="GHEA Grapalat"/>
              </w:rPr>
              <w:t>18000</w:t>
            </w:r>
          </w:p>
        </w:tc>
        <w:tc>
          <w:tcPr>
            <w:tcW w:w="6458" w:type="dxa"/>
          </w:tcPr>
          <w:p w:rsidR="00A032BB" w:rsidRPr="00C5373F" w:rsidRDefault="00A032BB" w:rsidP="003A1E7D">
            <w:r w:rsidRPr="00A032BB">
              <w:t>перец</w:t>
            </w:r>
          </w:p>
        </w:tc>
      </w:tr>
      <w:tr w:rsidR="00A032BB" w:rsidRPr="00501D4F" w:rsidTr="003A1E7D">
        <w:trPr>
          <w:jc w:val="center"/>
        </w:trPr>
        <w:tc>
          <w:tcPr>
            <w:tcW w:w="1530" w:type="dxa"/>
          </w:tcPr>
          <w:p w:rsidR="00A032BB" w:rsidRPr="005014BB" w:rsidRDefault="00A032BB" w:rsidP="003A1E7D">
            <w:pPr>
              <w:pStyle w:val="23"/>
              <w:spacing w:line="240" w:lineRule="auto"/>
              <w:ind w:left="720" w:firstLine="0"/>
              <w:jc w:val="right"/>
              <w:rPr>
                <w:rFonts w:ascii="GHEA Grapalat" w:hAnsi="GHEA Grapalat"/>
              </w:rPr>
            </w:pPr>
            <w:r>
              <w:rPr>
                <w:rFonts w:ascii="GHEA Grapalat" w:hAnsi="GHEA Grapalat"/>
                <w:lang w:val="hy-AM"/>
              </w:rPr>
              <w:t>5</w:t>
            </w:r>
            <w:r>
              <w:rPr>
                <w:rFonts w:ascii="GHEA Grapalat" w:hAnsi="GHEA Grapalat"/>
              </w:rPr>
              <w:t>4</w:t>
            </w:r>
          </w:p>
        </w:tc>
        <w:tc>
          <w:tcPr>
            <w:tcW w:w="1246" w:type="dxa"/>
          </w:tcPr>
          <w:p w:rsidR="00A032BB" w:rsidRPr="005014BB" w:rsidRDefault="00A032BB" w:rsidP="003A1E7D">
            <w:pPr>
              <w:pStyle w:val="23"/>
              <w:spacing w:line="240" w:lineRule="auto"/>
              <w:ind w:firstLine="0"/>
              <w:jc w:val="left"/>
              <w:rPr>
                <w:rFonts w:ascii="GHEA Grapalat" w:hAnsi="GHEA Grapalat"/>
              </w:rPr>
            </w:pPr>
            <w:r>
              <w:rPr>
                <w:rFonts w:ascii="GHEA Grapalat" w:hAnsi="GHEA Grapalat"/>
              </w:rPr>
              <w:t>24000</w:t>
            </w:r>
          </w:p>
        </w:tc>
        <w:tc>
          <w:tcPr>
            <w:tcW w:w="6458" w:type="dxa"/>
          </w:tcPr>
          <w:p w:rsidR="00A032BB" w:rsidRDefault="00A032BB" w:rsidP="003A1E7D">
            <w:r w:rsidRPr="00C5373F">
              <w:t>Шоколадный крем</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BF128F">
        <w:rPr>
          <w:rFonts w:ascii="GHEA Grapalat" w:hAnsi="GHEA Grapalat"/>
          <w:color w:val="000000" w:themeColor="text1"/>
          <w:sz w:val="24"/>
          <w:szCs w:val="24"/>
        </w:rPr>
        <w:t xml:space="preserve">Технические характеристики товара, а также ее спецификация, технические данные </w:t>
      </w:r>
      <w:r w:rsidRPr="009044F1">
        <w:rPr>
          <w:rFonts w:ascii="GHEA Grapalat" w:hAnsi="GHEA Grapalat"/>
          <w:sz w:val="24"/>
          <w:szCs w:val="24"/>
        </w:rPr>
        <w:t xml:space="preserve">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bookmarkStart w:id="0" w:name="_GoBack"/>
      <w:bookmarkEnd w:id="0"/>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DE1C2E">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DE1C2E">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w:t>
      </w:r>
      <w:r w:rsidRPr="009044F1">
        <w:rPr>
          <w:rFonts w:ascii="GHEA Grapalat" w:hAnsi="GHEA Grapalat"/>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w:t>
      </w:r>
      <w:r w:rsidRPr="009044F1">
        <w:rPr>
          <w:rFonts w:ascii="GHEA Grapalat" w:hAnsi="GHEA Grapalat"/>
          <w:color w:val="000000"/>
        </w:rPr>
        <w:lastRenderedPageBreak/>
        <w:t>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lastRenderedPageBreak/>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lastRenderedPageBreak/>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 xml:space="preserve">Араратской области </w:t>
      </w:r>
      <w:r w:rsidR="009E3704" w:rsidRPr="009E3704">
        <w:rPr>
          <w:rFonts w:ascii="Calibri" w:hAnsi="Calibri"/>
          <w:sz w:val="24"/>
          <w:szCs w:val="24"/>
        </w:rPr>
        <w:t xml:space="preserve">  </w:t>
      </w:r>
      <w:r w:rsidR="007E5C72" w:rsidRPr="005C2DD1">
        <w:rPr>
          <w:rFonts w:ascii="GHEA Grapalat" w:hAnsi="GHEA Grapalat"/>
          <w:sz w:val="24"/>
          <w:szCs w:val="24"/>
        </w:rPr>
        <w:t>Таперакан, Исакови 2</w:t>
      </w:r>
      <w:r w:rsidR="009E3704" w:rsidRPr="009E3704">
        <w:rPr>
          <w:rFonts w:ascii="Sylfaen" w:hAnsi="Sylfaen"/>
          <w:i/>
          <w:sz w:val="24"/>
          <w:szCs w:val="24"/>
        </w:rPr>
        <w:t>,</w:t>
      </w:r>
      <w:r w:rsidR="009E3704" w:rsidRPr="009E3704">
        <w:rPr>
          <w:rFonts w:ascii="Sylfaen" w:hAnsi="Sylfaen"/>
          <w:i/>
          <w:sz w:val="24"/>
          <w:szCs w:val="24"/>
          <w:lang w:val="hy-AM"/>
        </w:rPr>
        <w:t xml:space="preserve"> </w:t>
      </w:r>
      <w:r w:rsidR="009E3704" w:rsidRPr="009E3704">
        <w:rPr>
          <w:rFonts w:ascii="Sylfaen" w:hAnsi="Sylfaen"/>
          <w:i/>
          <w:color w:val="FF0000"/>
          <w:sz w:val="24"/>
          <w:szCs w:val="24"/>
        </w:rPr>
        <w:t>1</w:t>
      </w:r>
      <w:r w:rsidR="00F439CC">
        <w:rPr>
          <w:rFonts w:ascii="Sylfaen" w:hAnsi="Sylfaen"/>
          <w:i/>
          <w:color w:val="FF0000"/>
          <w:sz w:val="24"/>
          <w:szCs w:val="24"/>
        </w:rPr>
        <w:t>5</w:t>
      </w:r>
      <w:r w:rsidR="009E3704" w:rsidRPr="009E3704">
        <w:rPr>
          <w:rFonts w:ascii="Sylfaen" w:hAnsi="Sylfaen"/>
          <w:i/>
          <w:color w:val="FF0000"/>
          <w:sz w:val="24"/>
          <w:szCs w:val="24"/>
        </w:rPr>
        <w:t>:</w:t>
      </w:r>
      <w:r w:rsidR="00F439CC">
        <w:rPr>
          <w:rFonts w:ascii="Sylfaen" w:hAnsi="Sylfaen"/>
          <w:i/>
          <w:color w:val="FF0000"/>
          <w:sz w:val="24"/>
          <w:szCs w:val="24"/>
        </w:rPr>
        <w:t>0</w:t>
      </w:r>
      <w:r w:rsidR="009256FD" w:rsidRPr="009256FD">
        <w:rPr>
          <w:rFonts w:ascii="Sylfaen" w:hAnsi="Sylfaen"/>
          <w:i/>
          <w:color w:val="FF0000"/>
          <w:sz w:val="24"/>
          <w:szCs w:val="24"/>
        </w:rPr>
        <w:t>0</w:t>
      </w:r>
      <w:r w:rsidR="009E3704" w:rsidRPr="009E3704">
        <w:rPr>
          <w:rFonts w:ascii="Sylfaen" w:hAnsi="Sylfaen"/>
          <w:i/>
          <w:color w:val="FF0000"/>
          <w:sz w:val="24"/>
          <w:szCs w:val="24"/>
        </w:rPr>
        <w:t xml:space="preserve"> </w:t>
      </w:r>
      <w:r w:rsidR="00F439CC">
        <w:rPr>
          <w:rFonts w:ascii="Sylfaen" w:hAnsi="Sylfaen"/>
          <w:i/>
          <w:color w:val="FF0000"/>
          <w:sz w:val="24"/>
          <w:szCs w:val="24"/>
        </w:rPr>
        <w:t>05</w:t>
      </w:r>
      <w:r w:rsidR="009E3704">
        <w:rPr>
          <w:rFonts w:ascii="Sylfaen" w:hAnsi="Sylfaen"/>
          <w:i/>
          <w:color w:val="FF0000"/>
          <w:sz w:val="24"/>
          <w:szCs w:val="24"/>
        </w:rPr>
        <w:t>.</w:t>
      </w:r>
      <w:r w:rsidR="00F439CC">
        <w:rPr>
          <w:rFonts w:ascii="GHEA Grapalat" w:hAnsi="GHEA Grapalat"/>
          <w:i/>
          <w:color w:val="FF0000"/>
          <w:sz w:val="24"/>
          <w:szCs w:val="24"/>
        </w:rPr>
        <w:t>12.2024</w:t>
      </w:r>
      <w:r w:rsidRPr="009E3704">
        <w:rPr>
          <w:rFonts w:ascii="GHEA Grapalat" w:hAnsi="GHEA Grapalat"/>
          <w:color w:val="FF0000"/>
          <w:sz w:val="24"/>
          <w:szCs w:val="24"/>
        </w:rPr>
        <w:t xml:space="preserve">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 xml:space="preserve">если не </w:t>
      </w:r>
      <w:r w:rsidRPr="002376B5">
        <w:rPr>
          <w:rFonts w:ascii="GHEA Grapalat" w:hAnsi="GHEA Grapalat"/>
        </w:rPr>
        <w:lastRenderedPageBreak/>
        <w:t>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lastRenderedPageBreak/>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E5C72" w:rsidRPr="005C2DD1">
        <w:rPr>
          <w:rFonts w:ascii="GHEA Grapalat" w:hAnsi="GHEA Grapalat"/>
          <w:sz w:val="24"/>
          <w:szCs w:val="24"/>
        </w:rPr>
        <w:t>Таперакан, Исакови 2</w:t>
      </w:r>
      <w:r w:rsidR="009E3704" w:rsidRPr="009E3704">
        <w:rPr>
          <w:rFonts w:ascii="Sylfaen" w:hAnsi="Sylfaen"/>
          <w:sz w:val="24"/>
          <w:szCs w:val="24"/>
        </w:rPr>
        <w:t xml:space="preserve">, </w:t>
      </w:r>
      <w:r w:rsidR="009E3704" w:rsidRPr="009E3704">
        <w:rPr>
          <w:rFonts w:ascii="GHEA Grapalat" w:hAnsi="GHEA Grapalat"/>
          <w:sz w:val="24"/>
          <w:szCs w:val="24"/>
        </w:rPr>
        <w:t xml:space="preserve"> </w:t>
      </w:r>
      <w:r w:rsidR="00CC3ED0">
        <w:rPr>
          <w:rFonts w:ascii="GHEA Grapalat" w:hAnsi="GHEA Grapalat"/>
          <w:color w:val="FF0000"/>
          <w:sz w:val="24"/>
          <w:szCs w:val="24"/>
        </w:rPr>
        <w:t>15</w:t>
      </w:r>
      <w:r w:rsidR="009E3704" w:rsidRPr="009E3704">
        <w:rPr>
          <w:rFonts w:ascii="GHEA Grapalat" w:hAnsi="GHEA Grapalat"/>
          <w:color w:val="FF0000"/>
          <w:sz w:val="24"/>
          <w:szCs w:val="24"/>
        </w:rPr>
        <w:t>:</w:t>
      </w:r>
      <w:r w:rsidR="00CC3ED0">
        <w:rPr>
          <w:rFonts w:ascii="Sylfaen" w:hAnsi="Sylfaen"/>
          <w:color w:val="FF0000"/>
          <w:sz w:val="24"/>
          <w:szCs w:val="24"/>
        </w:rPr>
        <w:t>0</w:t>
      </w:r>
      <w:r w:rsidR="00CC3ED0">
        <w:rPr>
          <w:rFonts w:ascii="GHEA Grapalat" w:hAnsi="GHEA Grapalat"/>
          <w:color w:val="FF0000"/>
          <w:sz w:val="24"/>
          <w:szCs w:val="24"/>
        </w:rPr>
        <w:t>0 в 05</w:t>
      </w:r>
      <w:r w:rsidR="009E3704" w:rsidRPr="009E3704">
        <w:rPr>
          <w:rFonts w:ascii="GHEA Grapalat" w:hAnsi="GHEA Grapalat"/>
          <w:color w:val="FF0000"/>
          <w:sz w:val="24"/>
          <w:szCs w:val="24"/>
        </w:rPr>
        <w:t>.12.202</w:t>
      </w:r>
      <w:r w:rsidR="00CC3ED0">
        <w:rPr>
          <w:rFonts w:ascii="GHEA Grapalat" w:hAnsi="GHEA Grapalat"/>
          <w:color w:val="FF0000"/>
          <w:sz w:val="24"/>
          <w:szCs w:val="24"/>
        </w:rPr>
        <w:t xml:space="preserve">4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товары, а также выраженные одним </w:t>
      </w:r>
      <w:r w:rsidRPr="009044F1">
        <w:rPr>
          <w:rFonts w:ascii="GHEA Grapalat" w:hAnsi="GHEA Grapalat"/>
        </w:rPr>
        <w:lastRenderedPageBreak/>
        <w:t>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w:t>
      </w:r>
      <w:r w:rsidRPr="009044F1">
        <w:rPr>
          <w:rFonts w:ascii="GHEA Grapalat" w:hAnsi="GHEA Grapalat"/>
          <w:i w:val="0"/>
          <w:sz w:val="24"/>
          <w:szCs w:val="24"/>
        </w:rPr>
        <w:lastRenderedPageBreak/>
        <w:t xml:space="preserve">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w:t>
      </w:r>
      <w:r w:rsidRPr="009775E8">
        <w:rPr>
          <w:rFonts w:ascii="GHEA Grapalat" w:hAnsi="GHEA Grapalat"/>
          <w:sz w:val="24"/>
          <w:szCs w:val="24"/>
        </w:rPr>
        <w:lastRenderedPageBreak/>
        <w:t xml:space="preserve">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Pr="00B6749E">
        <w:rPr>
          <w:rFonts w:ascii="GHEA Grapalat" w:hAnsi="GHEA Grapalat"/>
          <w:sz w:val="24"/>
          <w:szCs w:val="24"/>
        </w:rPr>
        <w:lastRenderedPageBreak/>
        <w:t>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 xml:space="preserve">На следующий день после </w:t>
      </w:r>
      <w:r w:rsidRPr="00050A4A">
        <w:rPr>
          <w:rFonts w:ascii="GHEA Grapalat" w:hAnsi="GHEA Grapalat"/>
        </w:rPr>
        <w:lastRenderedPageBreak/>
        <w:t>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DE1C2E">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DE1C2E">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lastRenderedPageBreak/>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DE1C2E">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DE1C2E">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B6677E">
        <w:rPr>
          <w:rFonts w:ascii="Sylfaen" w:hAnsi="Sylfaen"/>
          <w:sz w:val="24"/>
          <w:szCs w:val="24"/>
        </w:rPr>
        <w:t>ТM-GHAPDzB-25/01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7C4DE6" w:rsidP="00E12B8D">
      <w:pPr>
        <w:jc w:val="both"/>
        <w:rPr>
          <w:rFonts w:ascii="GHEA Grapalat" w:hAnsi="GHEA Grapalat" w:cs="Sylfaen"/>
        </w:rPr>
      </w:pPr>
      <w:r w:rsidRPr="003F594E">
        <w:rPr>
          <w:rFonts w:ascii="Sylfaen" w:hAnsi="Sylfaen"/>
        </w:rPr>
        <w:t>«</w:t>
      </w:r>
      <w:r>
        <w:rPr>
          <w:rFonts w:ascii="Sylfaen" w:hAnsi="Sylfaen"/>
        </w:rPr>
        <w:t xml:space="preserve"> Таперакан  </w:t>
      </w:r>
      <w:r w:rsidRPr="004550D7">
        <w:rPr>
          <w:rFonts w:ascii="Sylfaen" w:hAnsi="Sylfaen"/>
        </w:rPr>
        <w:t xml:space="preserve"> детский сад» </w:t>
      </w:r>
      <w:r w:rsidRPr="004550D7">
        <w:rPr>
          <w:rFonts w:ascii="Sylfaen" w:hAnsi="Sylfaen"/>
          <w:lang w:val="en-US"/>
        </w:rPr>
        <w:t>HOAK</w:t>
      </w:r>
      <w:r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B6677E">
        <w:rPr>
          <w:rFonts w:ascii="Sylfaen" w:hAnsi="Sylfaen"/>
        </w:rPr>
        <w:t>ТM-GHAPDzB-25/01</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B6677E">
        <w:rPr>
          <w:rFonts w:ascii="Sylfaen" w:hAnsi="Sylfaen"/>
        </w:rPr>
        <w:t>ТM-GHAPDzB-25/01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DE1C2E">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B6677E">
        <w:rPr>
          <w:rFonts w:ascii="Sylfaen" w:hAnsi="Sylfaen"/>
        </w:rPr>
        <w:t>ТM-GHAPDzB-25/01</w:t>
      </w:r>
      <w:r w:rsidR="008B1F5B">
        <w:rPr>
          <w:rFonts w:ascii="Sylfaen" w:hAnsi="Sylfaen"/>
          <w:i/>
        </w:rPr>
        <w:t xml:space="preserve"> </w:t>
      </w:r>
      <w:r w:rsidRPr="00AF791F">
        <w:rPr>
          <w:rFonts w:ascii="GHEA Grapalat" w:hAnsi="GHEA Grapalat"/>
        </w:rPr>
        <w:t>"*</w:t>
      </w:r>
    </w:p>
    <w:p w:rsidR="00E12B8D" w:rsidRDefault="00E12B8D" w:rsidP="00DE1C2E">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DE1C2E">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B6677E">
        <w:rPr>
          <w:rFonts w:ascii="Sylfaen" w:hAnsi="Sylfaen"/>
          <w:sz w:val="24"/>
          <w:szCs w:val="24"/>
        </w:rPr>
        <w:t>ТM-GHAPDzB-25/01</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B6677E">
        <w:rPr>
          <w:rFonts w:ascii="Sylfaen" w:hAnsi="Sylfaen"/>
        </w:rPr>
        <w:t>ТM-GHAPDzB-25/01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B6677E">
        <w:rPr>
          <w:rFonts w:ascii="Sylfaen" w:hAnsi="Sylfaen"/>
          <w:i w:val="0"/>
          <w:sz w:val="24"/>
          <w:szCs w:val="24"/>
        </w:rPr>
        <w:t>ТM-GHAPDzB-25/01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DE1C2E">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DE1C2E">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E1C2E">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DE1C2E">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E1C2E">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DE1C2E">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DE1C2E">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DE1C2E">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E1C2E">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E1C2E">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DE1C2E">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206BB5"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206BB5"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206BB5"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206BB5"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206BB5"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206BB5"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206BB5"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206BB5"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DE1C2E">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206BB5"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206BB5"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206BB5"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206BB5"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DE1C2E">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E1C2E">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DE1C2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DE1C2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DE1C2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DE1C2E">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DE1C2E">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E1C2E">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DE1C2E">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DE1C2E">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DE1C2E">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DE1C2E">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DE1C2E">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DE1C2E">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DE1C2E">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DE1C2E">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DE1C2E">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DE1C2E">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DE1C2E">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DE1C2E">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DE1C2E">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B6677E">
        <w:rPr>
          <w:rFonts w:ascii="Sylfaen" w:hAnsi="Sylfaen"/>
          <w:sz w:val="24"/>
          <w:szCs w:val="24"/>
        </w:rPr>
        <w:t>ТM-GHAPDzB-25/01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B6677E">
        <w:rPr>
          <w:rFonts w:ascii="Sylfaen" w:hAnsi="Sylfaen"/>
        </w:rPr>
        <w:t>ТM-GHAPDzB-25/01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B6677E">
        <w:rPr>
          <w:rFonts w:ascii="Sylfaen" w:hAnsi="Sylfaen"/>
        </w:rPr>
        <w:t>ТM-GHAPDzB-25/01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4D0A48" w:rsidRPr="003F594E">
        <w:rPr>
          <w:rFonts w:ascii="Sylfaen" w:hAnsi="Sylfaen"/>
        </w:rPr>
        <w:t>«</w:t>
      </w:r>
      <w:r w:rsidR="004D0A48">
        <w:rPr>
          <w:rFonts w:ascii="Sylfaen" w:hAnsi="Sylfaen"/>
        </w:rPr>
        <w:t xml:space="preserve"> Таперакан  </w:t>
      </w:r>
      <w:r w:rsidR="004D0A48" w:rsidRPr="004550D7">
        <w:rPr>
          <w:rFonts w:ascii="Sylfaen" w:hAnsi="Sylfaen"/>
        </w:rPr>
        <w:t xml:space="preserve"> детский сад» </w:t>
      </w:r>
      <w:r w:rsidR="004D0A48" w:rsidRPr="004550D7">
        <w:rPr>
          <w:rFonts w:ascii="Sylfaen" w:hAnsi="Sylfaen"/>
          <w:lang w:val="en-US"/>
        </w:rPr>
        <w:t>HOAK</w:t>
      </w:r>
      <w:r w:rsidR="004D0A4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B6677E">
        <w:rPr>
          <w:rFonts w:ascii="Sylfaen" w:hAnsi="Sylfaen"/>
          <w:i/>
        </w:rPr>
        <w:t>ТM-GHAPDzB-25/01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w:t>
      </w:r>
      <w:r w:rsidRPr="00B138F3">
        <w:rPr>
          <w:rFonts w:ascii="GHEA Grapalat" w:hAnsi="GHEA Grapalat"/>
          <w:sz w:val="22"/>
          <w:szCs w:val="22"/>
        </w:rPr>
        <w:lastRenderedPageBreak/>
        <w:t>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4D0A48" w:rsidRPr="003F594E">
              <w:rPr>
                <w:rFonts w:ascii="Sylfaen" w:hAnsi="Sylfaen"/>
              </w:rPr>
              <w:t>«</w:t>
            </w:r>
            <w:r w:rsidR="004D0A48">
              <w:rPr>
                <w:rFonts w:ascii="Sylfaen" w:hAnsi="Sylfaen"/>
              </w:rPr>
              <w:t xml:space="preserve"> Таперакан  </w:t>
            </w:r>
            <w:r w:rsidR="004D0A48" w:rsidRPr="004550D7">
              <w:rPr>
                <w:rFonts w:ascii="Sylfaen" w:hAnsi="Sylfaen"/>
              </w:rPr>
              <w:t xml:space="preserve"> детский сад» </w:t>
            </w:r>
            <w:r w:rsidR="004D0A48" w:rsidRPr="004550D7">
              <w:rPr>
                <w:rFonts w:ascii="Sylfaen" w:hAnsi="Sylfaen"/>
                <w:lang w:val="en-US"/>
              </w:rPr>
              <w:t>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004D0A48" w:rsidRPr="00EE502B">
              <w:rPr>
                <w:rFonts w:ascii="GHEA Grapalat" w:hAnsi="GHEA Grapalat"/>
                <w:b/>
                <w:i/>
                <w:sz w:val="20"/>
                <w:szCs w:val="20"/>
                <w:lang w:val="hy-AM"/>
              </w:rPr>
              <w:t>04103189</w:t>
            </w:r>
          </w:p>
          <w:p w:rsidR="00446B99" w:rsidRPr="00446B99" w:rsidRDefault="00446B99" w:rsidP="00446B99">
            <w:pPr>
              <w:widowControl w:val="0"/>
              <w:tabs>
                <w:tab w:val="left" w:pos="855"/>
              </w:tabs>
              <w:spacing w:after="160"/>
              <w:ind w:left="360"/>
              <w:rPr>
                <w:rFonts w:ascii="GHEA Grapalat" w:hAnsi="GHEA Grapalat"/>
                <w:lang w:val="hy-AM"/>
              </w:rPr>
            </w:pP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D0A48" w:rsidRDefault="00446B99" w:rsidP="004D0A48">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r w:rsidRPr="00446B99">
              <w:rPr>
                <w:rFonts w:ascii="Sylfaen" w:hAnsi="Sylfaen"/>
                <w:lang w:val="hy-AM"/>
              </w:rPr>
              <w:t xml:space="preserve"> </w:t>
            </w:r>
            <w:r w:rsidR="004D0A48" w:rsidRPr="004D0A48">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(сч.№)</w:t>
            </w:r>
            <w:r w:rsidRPr="00446B99">
              <w:rPr>
                <w:rFonts w:ascii="Arial" w:hAnsi="Arial" w:cs="Arial"/>
                <w:color w:val="2C2D2E"/>
                <w:sz w:val="23"/>
                <w:szCs w:val="23"/>
                <w:shd w:val="clear" w:color="auto" w:fill="FFFFFF"/>
              </w:rPr>
              <w:t xml:space="preserve">  </w:t>
            </w:r>
            <w:r w:rsidR="004D0A48" w:rsidRPr="00EE502B">
              <w:rPr>
                <w:rFonts w:ascii="GHEA Grapalat" w:hAnsi="GHEA Grapalat"/>
                <w:b/>
                <w:i/>
                <w:sz w:val="20"/>
                <w:szCs w:val="20"/>
                <w:lang w:val="hy-AM"/>
              </w:rPr>
              <w:t>16010017029100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B6677E">
        <w:rPr>
          <w:rFonts w:ascii="Sylfaen" w:hAnsi="Sylfaen"/>
        </w:rPr>
        <w:t>ТM-GHAPDzB-25/01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D0A48" w:rsidRPr="003F594E">
        <w:rPr>
          <w:rFonts w:ascii="Sylfaen" w:hAnsi="Sylfaen"/>
        </w:rPr>
        <w:t>«</w:t>
      </w:r>
      <w:r w:rsidR="004D0A48">
        <w:rPr>
          <w:rFonts w:ascii="Sylfaen" w:hAnsi="Sylfaen"/>
        </w:rPr>
        <w:t xml:space="preserve"> Таперакан  </w:t>
      </w:r>
      <w:r w:rsidR="004D0A48" w:rsidRPr="004550D7">
        <w:rPr>
          <w:rFonts w:ascii="Sylfaen" w:hAnsi="Sylfaen"/>
        </w:rPr>
        <w:t xml:space="preserve"> детский сад» </w:t>
      </w:r>
      <w:r w:rsidR="004D0A48" w:rsidRPr="004550D7">
        <w:rPr>
          <w:rFonts w:ascii="Sylfaen" w:hAnsi="Sylfaen"/>
          <w:lang w:val="en-US"/>
        </w:rPr>
        <w:t>HOAK</w:t>
      </w:r>
      <w:r w:rsidR="004D0A48" w:rsidRPr="00B138F3">
        <w:rPr>
          <w:rFonts w:ascii="GHEA Grapalat" w:hAnsi="GHEA Grapalat"/>
          <w:spacing w:val="-6"/>
        </w:rPr>
        <w:t xml:space="preserve"> </w:t>
      </w:r>
      <w:r w:rsidR="004D0A48" w:rsidRPr="004D0A48">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B6677E">
        <w:rPr>
          <w:rFonts w:ascii="Sylfaen" w:hAnsi="Sylfaen"/>
          <w:i/>
        </w:rPr>
        <w:t>ТM-GHAPDzB-25/01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4D0A48" w:rsidRPr="003F594E">
              <w:rPr>
                <w:rFonts w:ascii="Sylfaen" w:hAnsi="Sylfaen"/>
              </w:rPr>
              <w:t>«</w:t>
            </w:r>
            <w:r w:rsidR="004D0A48">
              <w:rPr>
                <w:rFonts w:ascii="Sylfaen" w:hAnsi="Sylfaen"/>
              </w:rPr>
              <w:t xml:space="preserve"> Таперакан  </w:t>
            </w:r>
            <w:r w:rsidR="004D0A48" w:rsidRPr="004550D7">
              <w:rPr>
                <w:rFonts w:ascii="Sylfaen" w:hAnsi="Sylfaen"/>
              </w:rPr>
              <w:t xml:space="preserve"> детский сад» </w:t>
            </w:r>
            <w:r w:rsidR="004D0A48" w:rsidRPr="004550D7">
              <w:rPr>
                <w:rFonts w:ascii="Sylfaen" w:hAnsi="Sylfaen"/>
                <w:lang w:val="en-US"/>
              </w:rPr>
              <w:t>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 xml:space="preserve"> </w:t>
            </w:r>
            <w:r w:rsidR="004D0A48" w:rsidRPr="00EE502B">
              <w:rPr>
                <w:rFonts w:ascii="GHEA Grapalat" w:hAnsi="GHEA Grapalat"/>
                <w:b/>
                <w:i/>
                <w:sz w:val="20"/>
                <w:szCs w:val="20"/>
                <w:lang w:val="hy-AM"/>
              </w:rPr>
              <w:t>04103189</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D0A4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111E" w:rsidRDefault="00446B99" w:rsidP="00446B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w:t>
            </w:r>
            <w:r w:rsidR="004D0A48" w:rsidRPr="00EE502B">
              <w:rPr>
                <w:rFonts w:ascii="GHEA Grapalat" w:hAnsi="GHEA Grapalat"/>
                <w:b/>
                <w:i/>
                <w:sz w:val="20"/>
                <w:szCs w:val="20"/>
                <w:lang w:val="hy-AM"/>
              </w:rPr>
              <w:t>16010017029100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B6677E">
        <w:rPr>
          <w:rFonts w:ascii="Sylfaen" w:hAnsi="Sylfaen"/>
          <w:sz w:val="24"/>
          <w:szCs w:val="24"/>
        </w:rPr>
        <w:t>ТM-GHAPDzB-25/01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B6677E">
        <w:rPr>
          <w:rFonts w:ascii="Sylfaen" w:hAnsi="Sylfaen"/>
          <w:sz w:val="24"/>
          <w:szCs w:val="24"/>
        </w:rPr>
        <w:t>ТM-GHAPDzB-25/01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6"/>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7"/>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9"/>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30"/>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1"/>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2"/>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CC23DA" w:rsidRPr="004F1501" w:rsidRDefault="00CC23DA" w:rsidP="00CC23DA">
            <w:pPr>
              <w:widowControl w:val="0"/>
              <w:spacing w:after="160"/>
              <w:jc w:val="center"/>
              <w:rPr>
                <w:rFonts w:ascii="GHEA Grapalat" w:hAnsi="GHEA Grapalat" w:cs="Sylfaen"/>
                <w:b/>
                <w:bCs/>
              </w:rPr>
            </w:pPr>
            <w:r>
              <w:rPr>
                <w:rFonts w:ascii="Sylfaen" w:hAnsi="Sylfaen"/>
              </w:rPr>
              <w:t>Таперакан</w:t>
            </w:r>
            <w:r w:rsidRPr="00BD674E">
              <w:rPr>
                <w:rFonts w:ascii="Sylfaen" w:hAnsi="Sylfaen"/>
              </w:rPr>
              <w:t xml:space="preserve"> </w:t>
            </w:r>
            <w:r w:rsidRPr="004F1501">
              <w:rPr>
                <w:rFonts w:ascii="Sylfaen" w:hAnsi="Sylfaen"/>
              </w:rPr>
              <w:t xml:space="preserve">  детский сад» </w:t>
            </w:r>
            <w:r w:rsidRPr="004F1501">
              <w:rPr>
                <w:rFonts w:ascii="Sylfaen" w:hAnsi="Sylfaen"/>
                <w:lang w:val="en-US"/>
              </w:rPr>
              <w:t>HOAK</w:t>
            </w:r>
            <w:r w:rsidRPr="004F1501">
              <w:rPr>
                <w:rFonts w:ascii="Sylfaen" w:hAnsi="Sylfaen"/>
              </w:rPr>
              <w:t xml:space="preserve">    </w:t>
            </w:r>
          </w:p>
          <w:p w:rsidR="00CC23DA" w:rsidRPr="00BD674E" w:rsidRDefault="00CC23DA" w:rsidP="00CC23DA">
            <w:pPr>
              <w:jc w:val="center"/>
              <w:rPr>
                <w:rFonts w:ascii="Sylfaen" w:hAnsi="Sylfaen"/>
              </w:rPr>
            </w:pPr>
            <w:r>
              <w:rPr>
                <w:rFonts w:ascii="Sylfaen" w:hAnsi="Sylfaen"/>
              </w:rPr>
              <w:t>Таперакан, Исакови 2</w:t>
            </w:r>
          </w:p>
          <w:p w:rsidR="00CC23DA" w:rsidRPr="004F1501" w:rsidRDefault="00CC23DA" w:rsidP="00CC23DA">
            <w:pPr>
              <w:jc w:val="center"/>
            </w:pPr>
            <w:r>
              <w:t xml:space="preserve">ВТБ </w:t>
            </w:r>
            <w:r w:rsidRPr="004F1501">
              <w:t>банк:</w:t>
            </w:r>
          </w:p>
          <w:p w:rsidR="00CC23DA" w:rsidRPr="0030377D" w:rsidRDefault="00CC23DA" w:rsidP="00CC23DA">
            <w:pPr>
              <w:jc w:val="center"/>
              <w:rPr>
                <w:rFonts w:ascii="Sylfaen" w:hAnsi="Sylfaen"/>
              </w:rPr>
            </w:pPr>
            <w:r w:rsidRPr="004F1501">
              <w:t xml:space="preserve">ПК </w:t>
            </w:r>
            <w:r w:rsidRPr="0030377D">
              <w:rPr>
                <w:rFonts w:ascii="Sylfaen" w:hAnsi="Sylfaen"/>
              </w:rPr>
              <w:t>16010017029100</w:t>
            </w:r>
          </w:p>
          <w:p w:rsidR="00CC23DA" w:rsidRPr="0030377D" w:rsidRDefault="00CC23DA" w:rsidP="00CC23DA">
            <w:pPr>
              <w:widowControl w:val="0"/>
              <w:spacing w:after="160"/>
              <w:jc w:val="center"/>
              <w:rPr>
                <w:rFonts w:ascii="Sylfaen" w:hAnsi="Sylfaen"/>
              </w:rPr>
            </w:pPr>
            <w:r w:rsidRPr="0030377D">
              <w:rPr>
                <w:rFonts w:ascii="Sylfaen" w:hAnsi="Sylfaen"/>
              </w:rPr>
              <w:t>AVC 04103189</w:t>
            </w:r>
          </w:p>
          <w:p w:rsidR="00E12B8D" w:rsidRPr="00CC23DA" w:rsidRDefault="00CC3ED0" w:rsidP="00CC23DA">
            <w:pPr>
              <w:widowControl w:val="0"/>
              <w:jc w:val="center"/>
              <w:rPr>
                <w:rFonts w:ascii="GHEA Grapalat" w:hAnsi="GHEA Grapalat"/>
              </w:rPr>
            </w:pPr>
            <w:r>
              <w:rPr>
                <w:rFonts w:ascii="Sylfaen" w:hAnsi="Sylfaen"/>
              </w:rPr>
              <w:lastRenderedPageBreak/>
              <w:t>Л</w:t>
            </w:r>
            <w:r>
              <w:t>. Азиз</w:t>
            </w:r>
            <w:r w:rsidR="00CC23DA" w:rsidRPr="004F1501">
              <w:t>ян</w:t>
            </w:r>
            <w:r w:rsidR="00CC23DA">
              <w:rPr>
                <w:rFonts w:ascii="GHEA Grapalat" w:hAnsi="GHEA Grapalat"/>
              </w:rPr>
              <w:br/>
            </w:r>
            <w:r w:rsidR="00E12B8D"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CC3ED0" w:rsidRDefault="00CC3ED0"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CC23DA">
        <w:rPr>
          <w:rFonts w:ascii="GHEA Grapalat" w:hAnsi="GHEA Grapalat" w:cs="Sylfaen"/>
          <w:b/>
          <w:lang w:val="hy-AM"/>
        </w:rPr>
        <w:t>T</w:t>
      </w:r>
      <w:r>
        <w:rPr>
          <w:rFonts w:ascii="GHEA Grapalat" w:hAnsi="GHEA Grapalat" w:cs="Sylfaen"/>
          <w:b/>
          <w:lang w:val="hy-AM"/>
        </w:rPr>
        <w:t>M-GHAPSDB-2</w:t>
      </w:r>
      <w:r w:rsidR="003A1E7D">
        <w:rPr>
          <w:rFonts w:ascii="GHEA Grapalat" w:hAnsi="GHEA Grapalat" w:cs="Sylfaen"/>
          <w:b/>
        </w:rPr>
        <w:t>5</w:t>
      </w:r>
      <w:r>
        <w:rPr>
          <w:rFonts w:ascii="GHEA Grapalat" w:hAnsi="GHEA Grapalat" w:cs="Sylfaen"/>
          <w:b/>
          <w:lang w:val="hy-AM"/>
        </w:rPr>
        <w:t>/01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004E3C" w:rsidRDefault="007941A0" w:rsidP="00CC3ED0">
      <w:pPr>
        <w:jc w:val="center"/>
        <w:rPr>
          <w:rFonts w:ascii="GHEA Grapalat" w:hAnsi="GHEA Grapalat" w:cs="Sylfaen"/>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p>
    <w:p w:rsidR="007941A0" w:rsidRDefault="007941A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Pr="00AE56D0" w:rsidRDefault="00CC3ED0" w:rsidP="00CC3ED0">
      <w:pPr>
        <w:jc w:val="center"/>
        <w:rPr>
          <w:rFonts w:ascii="GHEA Grapalat" w:hAnsi="GHEA Grapalat"/>
          <w:sz w:val="22"/>
          <w:szCs w:val="22"/>
          <w:lang w:val="hy-AM"/>
        </w:rPr>
      </w:pPr>
      <w:r w:rsidRPr="00AE56D0">
        <w:rPr>
          <w:rFonts w:ascii="GHEA Grapalat" w:hAnsi="GHEA Grapalat"/>
          <w:sz w:val="22"/>
          <w:szCs w:val="22"/>
          <w:lang w:val="hy-AM"/>
        </w:rPr>
        <w:t>ТЕХНИЧЕСКИЕ ХАРАКТЕРИСТИКИ - ГРАФИК ЗАКУПОК*</w:t>
      </w:r>
    </w:p>
    <w:p w:rsidR="00CC3ED0" w:rsidRPr="00AE56D0" w:rsidRDefault="00CC3ED0" w:rsidP="00CC3ED0">
      <w:pPr>
        <w:rPr>
          <w:rFonts w:ascii="GHEA Grapalat" w:hAnsi="GHEA Grapalat"/>
          <w:sz w:val="18"/>
          <w:lang w:val="hy-AM"/>
        </w:rPr>
      </w:pPr>
    </w:p>
    <w:p w:rsidR="00CC3ED0" w:rsidRPr="00AE56D0" w:rsidRDefault="00CC3ED0" w:rsidP="00CC3ED0">
      <w:pPr>
        <w:rPr>
          <w:rFonts w:ascii="GHEA Grapalat" w:hAnsi="GHEA Grapalat"/>
          <w:sz w:val="20"/>
          <w:lang w:val="hy-AM"/>
        </w:rPr>
      </w:pPr>
    </w:p>
    <w:p w:rsidR="00CC3ED0" w:rsidRPr="00AE56D0" w:rsidRDefault="00CC3ED0" w:rsidP="00CC3ED0">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Pr>
          <w:rFonts w:ascii="GHEA Grapalat" w:hAnsi="GHEA Grapalat"/>
          <w:sz w:val="20"/>
        </w:rPr>
        <w:t xml:space="preserve">                   </w:t>
      </w:r>
      <w:r w:rsidRPr="00AE56D0">
        <w:rPr>
          <w:rFonts w:ascii="GHEA Grapalat" w:hAnsi="GHEA Grapalat" w:cs="Sylfaen"/>
          <w:sz w:val="20"/>
          <w:lang w:val="hy-AM"/>
        </w:rPr>
        <w:t>РА:</w:t>
      </w:r>
      <w:r w:rsidRPr="00AE56D0">
        <w:rPr>
          <w:rFonts w:ascii="GHEA Grapalat" w:hAnsi="GHEA Grapalat"/>
          <w:sz w:val="20"/>
          <w:lang w:val="hy-AM"/>
        </w:rPr>
        <w:t xml:space="preserve"> </w:t>
      </w:r>
      <w:r w:rsidRPr="00AE56D0">
        <w:rPr>
          <w:rFonts w:ascii="GHEA Grapalat" w:hAnsi="GHEA Grapalat" w:cs="Sylfaen"/>
          <w:sz w:val="20"/>
          <w:lang w:val="hy-AM"/>
        </w:rPr>
        <w:t>АМД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170"/>
        <w:gridCol w:w="1080"/>
        <w:gridCol w:w="5434"/>
        <w:gridCol w:w="672"/>
        <w:gridCol w:w="734"/>
        <w:gridCol w:w="1080"/>
        <w:gridCol w:w="663"/>
        <w:gridCol w:w="1137"/>
        <w:gridCol w:w="655"/>
        <w:gridCol w:w="1510"/>
      </w:tblGrid>
      <w:tr w:rsidR="00CC3ED0" w:rsidRPr="00AE56D0" w:rsidTr="003A1E7D">
        <w:trPr>
          <w:trHeight w:val="153"/>
        </w:trPr>
        <w:tc>
          <w:tcPr>
            <w:tcW w:w="16232" w:type="dxa"/>
            <w:gridSpan w:val="12"/>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Продукт:</w:t>
            </w:r>
          </w:p>
        </w:tc>
      </w:tr>
      <w:tr w:rsidR="00CC3ED0" w:rsidRPr="00AE56D0" w:rsidTr="00CC3ED0">
        <w:trPr>
          <w:trHeight w:val="233"/>
        </w:trPr>
        <w:tc>
          <w:tcPr>
            <w:tcW w:w="837" w:type="dxa"/>
            <w:vMerge w:val="restart"/>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по приглашению</w:t>
            </w:r>
            <w:r w:rsidRPr="00AE56D0">
              <w:rPr>
                <w:rFonts w:ascii="GHEA Grapalat" w:hAnsi="GHEA Grapalat"/>
                <w:sz w:val="18"/>
              </w:rPr>
              <w:t xml:space="preserve"> </w:t>
            </w:r>
            <w:r w:rsidRPr="00AE56D0">
              <w:rPr>
                <w:rFonts w:ascii="GHEA Grapalat" w:hAnsi="GHEA Grapalat" w:cs="Sylfaen"/>
                <w:sz w:val="18"/>
              </w:rPr>
              <w:t>запланировано</w:t>
            </w:r>
            <w:r w:rsidRPr="00AE56D0">
              <w:rPr>
                <w:rFonts w:ascii="GHEA Grapalat" w:hAnsi="GHEA Grapalat"/>
                <w:sz w:val="18"/>
              </w:rPr>
              <w:t xml:space="preserve"> </w:t>
            </w:r>
            <w:r w:rsidRPr="00AE56D0">
              <w:rPr>
                <w:rFonts w:ascii="GHEA Grapalat" w:hAnsi="GHEA Grapalat" w:cs="Sylfaen"/>
                <w:sz w:val="18"/>
              </w:rPr>
              <w:t>доза</w:t>
            </w:r>
            <w:r w:rsidRPr="00AE56D0">
              <w:rPr>
                <w:rFonts w:ascii="GHEA Grapalat" w:hAnsi="GHEA Grapalat"/>
                <w:sz w:val="18"/>
              </w:rPr>
              <w:t xml:space="preserve"> </w:t>
            </w:r>
            <w:r w:rsidRPr="00AE56D0">
              <w:rPr>
                <w:rFonts w:ascii="GHEA Grapalat" w:hAnsi="GHEA Grapalat" w:cs="Sylfaen"/>
                <w:sz w:val="18"/>
              </w:rPr>
              <w:t>число</w:t>
            </w:r>
          </w:p>
        </w:tc>
        <w:tc>
          <w:tcPr>
            <w:tcW w:w="1260" w:type="dxa"/>
            <w:vMerge w:val="restart"/>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шопинг</w:t>
            </w:r>
            <w:r w:rsidRPr="00AE56D0">
              <w:rPr>
                <w:rFonts w:ascii="GHEA Grapalat" w:hAnsi="GHEA Grapalat"/>
                <w:sz w:val="18"/>
              </w:rPr>
              <w:t xml:space="preserve"> </w:t>
            </w:r>
            <w:r w:rsidRPr="00AE56D0">
              <w:rPr>
                <w:rFonts w:ascii="GHEA Grapalat" w:hAnsi="GHEA Grapalat" w:cs="Sylfaen"/>
                <w:sz w:val="18"/>
              </w:rPr>
              <w:t>с планом</w:t>
            </w:r>
            <w:r w:rsidRPr="00AE56D0">
              <w:rPr>
                <w:rFonts w:ascii="GHEA Grapalat" w:hAnsi="GHEA Grapalat"/>
                <w:sz w:val="18"/>
              </w:rPr>
              <w:t xml:space="preserve"> </w:t>
            </w:r>
            <w:r w:rsidRPr="00AE56D0">
              <w:rPr>
                <w:rFonts w:ascii="GHEA Grapalat" w:hAnsi="GHEA Grapalat" w:cs="Sylfaen"/>
                <w:sz w:val="18"/>
              </w:rPr>
              <w:t>запланировано</w:t>
            </w:r>
            <w:r w:rsidRPr="00AE56D0">
              <w:rPr>
                <w:rFonts w:ascii="GHEA Grapalat" w:hAnsi="GHEA Grapalat"/>
                <w:sz w:val="18"/>
              </w:rPr>
              <w:t xml:space="preserve"> </w:t>
            </w:r>
            <w:r w:rsidRPr="00AE56D0">
              <w:rPr>
                <w:rFonts w:ascii="GHEA Grapalat" w:hAnsi="GHEA Grapalat" w:cs="Sylfaen"/>
                <w:sz w:val="18"/>
              </w:rPr>
              <w:t>через</w:t>
            </w:r>
            <w:r w:rsidRPr="00AE56D0">
              <w:rPr>
                <w:rFonts w:ascii="GHEA Grapalat" w:hAnsi="GHEA Grapalat"/>
                <w:sz w:val="18"/>
              </w:rPr>
              <w:t xml:space="preserve"> </w:t>
            </w:r>
            <w:r w:rsidRPr="00AE56D0">
              <w:rPr>
                <w:rFonts w:ascii="GHEA Grapalat" w:hAnsi="GHEA Grapalat" w:cs="Sylfaen"/>
                <w:sz w:val="18"/>
              </w:rPr>
              <w:t>код</w:t>
            </w:r>
            <w:r w:rsidRPr="00AE56D0">
              <w:rPr>
                <w:rFonts w:ascii="GHEA Grapalat" w:hAnsi="GHEA Grapalat"/>
                <w:sz w:val="18"/>
              </w:rPr>
              <w:t>``</w:t>
            </w:r>
            <w:r w:rsidRPr="00AE56D0">
              <w:rPr>
                <w:rFonts w:ascii="GHEA Grapalat" w:hAnsi="GHEA Grapalat" w:cs="Sylfaen"/>
                <w:sz w:val="18"/>
              </w:rPr>
              <w:t>в соответствии с</w:t>
            </w:r>
            <w:r w:rsidRPr="00AE56D0">
              <w:rPr>
                <w:rFonts w:ascii="GHEA Grapalat" w:hAnsi="GHEA Grapalat"/>
                <w:sz w:val="18"/>
              </w:rPr>
              <w:t xml:space="preserve"> </w:t>
            </w:r>
            <w:r w:rsidRPr="00AE56D0">
              <w:rPr>
                <w:rFonts w:ascii="GHEA Grapalat" w:hAnsi="GHEA Grapalat" w:cs="Sylfaen"/>
                <w:sz w:val="18"/>
              </w:rPr>
              <w:t>ГМА:</w:t>
            </w:r>
            <w:r w:rsidRPr="00AE56D0">
              <w:rPr>
                <w:rFonts w:ascii="GHEA Grapalat" w:hAnsi="GHEA Grapalat"/>
                <w:sz w:val="18"/>
              </w:rPr>
              <w:t xml:space="preserve"> </w:t>
            </w:r>
            <w:r w:rsidRPr="00AE56D0">
              <w:rPr>
                <w:rFonts w:ascii="GHEA Grapalat" w:hAnsi="GHEA Grapalat" w:cs="Sylfaen"/>
                <w:sz w:val="18"/>
              </w:rPr>
              <w:t>классификация</w:t>
            </w:r>
            <w:r w:rsidRPr="00AE56D0">
              <w:rPr>
                <w:rFonts w:ascii="GHEA Grapalat" w:hAnsi="GHEA Grapalat"/>
                <w:sz w:val="18"/>
              </w:rPr>
              <w:t>(цена за просмотр)</w:t>
            </w:r>
          </w:p>
        </w:tc>
        <w:tc>
          <w:tcPr>
            <w:tcW w:w="1170" w:type="dxa"/>
            <w:vMerge w:val="restart"/>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имя:</w:t>
            </w:r>
          </w:p>
        </w:tc>
        <w:tc>
          <w:tcPr>
            <w:tcW w:w="1080" w:type="dxa"/>
            <w:vMerge w:val="restart"/>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товар</w:t>
            </w:r>
            <w:r w:rsidRPr="00AE56D0">
              <w:rPr>
                <w:rFonts w:ascii="GHEA Grapalat" w:hAnsi="GHEA Grapalat"/>
                <w:sz w:val="18"/>
              </w:rPr>
              <w:t xml:space="preserve"> </w:t>
            </w:r>
            <w:r w:rsidRPr="00AE56D0">
              <w:rPr>
                <w:rFonts w:ascii="GHEA Grapalat" w:hAnsi="GHEA Grapalat" w:cs="Sylfaen"/>
                <w:sz w:val="18"/>
              </w:rPr>
              <w:t>знак</w:t>
            </w:r>
            <w:r w:rsidRPr="00AE56D0">
              <w:rPr>
                <w:rFonts w:ascii="GHEA Grapalat" w:hAnsi="GHEA Grapalat"/>
                <w:sz w:val="18"/>
              </w:rPr>
              <w:t>,</w:t>
            </w:r>
            <w:r w:rsidRPr="00AE56D0">
              <w:rPr>
                <w:rFonts w:ascii="GHEA Grapalat" w:hAnsi="GHEA Grapalat" w:cs="Sylfaen"/>
                <w:sz w:val="18"/>
                <w:lang w:val="hy-AM"/>
              </w:rPr>
              <w:t>фирменный</w:t>
            </w:r>
            <w:r w:rsidRPr="00AE56D0">
              <w:rPr>
                <w:rFonts w:ascii="GHEA Grapalat" w:hAnsi="GHEA Grapalat"/>
                <w:sz w:val="18"/>
                <w:lang w:val="hy-AM"/>
              </w:rPr>
              <w:t xml:space="preserve"> </w:t>
            </w:r>
            <w:r w:rsidRPr="00AE56D0">
              <w:rPr>
                <w:rFonts w:ascii="GHEA Grapalat" w:hAnsi="GHEA Grapalat" w:cs="Sylfaen"/>
                <w:sz w:val="18"/>
                <w:lang w:val="hy-AM"/>
              </w:rPr>
              <w:t>имя:</w:t>
            </w:r>
            <w:r w:rsidRPr="00AE56D0">
              <w:rPr>
                <w:rFonts w:ascii="GHEA Grapalat" w:hAnsi="GHEA Grapalat"/>
                <w:sz w:val="18"/>
                <w:lang w:val="hy-AM"/>
              </w:rPr>
              <w:t>,</w:t>
            </w:r>
            <w:r w:rsidRPr="00AE56D0">
              <w:rPr>
                <w:rFonts w:ascii="GHEA Grapalat" w:hAnsi="GHEA Grapalat" w:cs="Sylfaen"/>
                <w:sz w:val="18"/>
                <w:lang w:val="hy-AM"/>
              </w:rPr>
              <w:t>модель</w:t>
            </w:r>
            <w:r w:rsidRPr="00AE56D0">
              <w:rPr>
                <w:rFonts w:ascii="GHEA Grapalat" w:hAnsi="GHEA Grapalat"/>
                <w:sz w:val="18"/>
              </w:rPr>
              <w:t xml:space="preserve"> </w:t>
            </w:r>
            <w:r w:rsidRPr="00AE56D0">
              <w:rPr>
                <w:rFonts w:ascii="GHEA Grapalat" w:hAnsi="GHEA Grapalat" w:cs="Sylfaen"/>
                <w:sz w:val="18"/>
              </w:rPr>
              <w:t>и:</w:t>
            </w:r>
            <w:r w:rsidRPr="00AE56D0">
              <w:rPr>
                <w:rFonts w:ascii="GHEA Grapalat" w:hAnsi="GHEA Grapalat"/>
                <w:sz w:val="18"/>
              </w:rPr>
              <w:t xml:space="preserve"> </w:t>
            </w:r>
            <w:r w:rsidRPr="00AE56D0">
              <w:rPr>
                <w:rFonts w:ascii="GHEA Grapalat" w:hAnsi="GHEA Grapalat" w:cs="Sylfaen"/>
                <w:sz w:val="18"/>
              </w:rPr>
              <w:t>производителя</w:t>
            </w:r>
            <w:r w:rsidRPr="00AE56D0">
              <w:rPr>
                <w:rFonts w:ascii="GHEA Grapalat" w:hAnsi="GHEA Grapalat"/>
                <w:sz w:val="18"/>
              </w:rPr>
              <w:t xml:space="preserve"> </w:t>
            </w:r>
            <w:r w:rsidRPr="00AE56D0">
              <w:rPr>
                <w:rFonts w:ascii="GHEA Grapalat" w:hAnsi="GHEA Grapalat" w:cs="Sylfaen"/>
                <w:sz w:val="18"/>
              </w:rPr>
              <w:t>имя:</w:t>
            </w:r>
            <w:r w:rsidRPr="00AE56D0">
              <w:rPr>
                <w:rFonts w:ascii="GHEA Grapalat" w:hAnsi="GHEA Grapalat"/>
                <w:sz w:val="18"/>
              </w:rPr>
              <w:t>**</w:t>
            </w:r>
          </w:p>
        </w:tc>
        <w:tc>
          <w:tcPr>
            <w:tcW w:w="5434" w:type="dxa"/>
            <w:vMerge w:val="restart"/>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технический</w:t>
            </w:r>
            <w:r w:rsidRPr="00AE56D0">
              <w:rPr>
                <w:rFonts w:ascii="GHEA Grapalat" w:hAnsi="GHEA Grapalat"/>
                <w:sz w:val="18"/>
              </w:rPr>
              <w:t xml:space="preserve"> </w:t>
            </w:r>
            <w:r w:rsidRPr="00AE56D0">
              <w:rPr>
                <w:rFonts w:ascii="GHEA Grapalat" w:hAnsi="GHEA Grapalat" w:cs="Sylfaen"/>
                <w:sz w:val="18"/>
              </w:rPr>
              <w:t>характеристика</w:t>
            </w:r>
          </w:p>
        </w:tc>
        <w:tc>
          <w:tcPr>
            <w:tcW w:w="672" w:type="dxa"/>
            <w:vMerge w:val="restart"/>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измерение</w:t>
            </w:r>
            <w:r w:rsidRPr="00AE56D0">
              <w:rPr>
                <w:rFonts w:ascii="GHEA Grapalat" w:hAnsi="GHEA Grapalat"/>
                <w:sz w:val="18"/>
              </w:rPr>
              <w:t xml:space="preserve"> </w:t>
            </w:r>
            <w:r w:rsidRPr="00AE56D0">
              <w:rPr>
                <w:rFonts w:ascii="GHEA Grapalat" w:hAnsi="GHEA Grapalat" w:cs="Sylfaen"/>
                <w:sz w:val="18"/>
              </w:rPr>
              <w:t>единица</w:t>
            </w:r>
          </w:p>
        </w:tc>
        <w:tc>
          <w:tcPr>
            <w:tcW w:w="734" w:type="dxa"/>
            <w:vMerge w:val="restart"/>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единица</w:t>
            </w:r>
            <w:r w:rsidRPr="00AE56D0">
              <w:rPr>
                <w:rFonts w:ascii="GHEA Grapalat" w:hAnsi="GHEA Grapalat"/>
                <w:sz w:val="18"/>
              </w:rPr>
              <w:t xml:space="preserve"> </w:t>
            </w:r>
            <w:r w:rsidRPr="00AE56D0">
              <w:rPr>
                <w:rFonts w:ascii="GHEA Grapalat" w:hAnsi="GHEA Grapalat" w:cs="Sylfaen"/>
                <w:sz w:val="18"/>
              </w:rPr>
              <w:t>цена</w:t>
            </w:r>
            <w:r w:rsidRPr="00AE56D0">
              <w:rPr>
                <w:rFonts w:ascii="GHEA Grapalat" w:hAnsi="GHEA Grapalat"/>
                <w:sz w:val="18"/>
              </w:rPr>
              <w:t>/</w:t>
            </w:r>
            <w:r w:rsidRPr="00AE56D0">
              <w:rPr>
                <w:rFonts w:ascii="GHEA Grapalat" w:hAnsi="GHEA Grapalat" w:cs="Sylfaen"/>
                <w:sz w:val="18"/>
              </w:rPr>
              <w:t>РА:</w:t>
            </w:r>
            <w:r w:rsidRPr="00AE56D0">
              <w:rPr>
                <w:rFonts w:ascii="GHEA Grapalat" w:hAnsi="GHEA Grapalat"/>
                <w:sz w:val="18"/>
              </w:rPr>
              <w:t xml:space="preserve"> </w:t>
            </w:r>
            <w:r w:rsidRPr="00AE56D0">
              <w:rPr>
                <w:rFonts w:ascii="GHEA Grapalat" w:hAnsi="GHEA Grapalat" w:cs="Sylfaen"/>
                <w:sz w:val="18"/>
              </w:rPr>
              <w:t>АМД</w:t>
            </w:r>
          </w:p>
        </w:tc>
        <w:tc>
          <w:tcPr>
            <w:tcW w:w="1080" w:type="dxa"/>
            <w:vMerge w:val="restart"/>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общий</w:t>
            </w:r>
            <w:r w:rsidRPr="00AE56D0">
              <w:rPr>
                <w:rFonts w:ascii="GHEA Grapalat" w:hAnsi="GHEA Grapalat"/>
                <w:sz w:val="18"/>
              </w:rPr>
              <w:t xml:space="preserve"> </w:t>
            </w:r>
            <w:r w:rsidRPr="00AE56D0">
              <w:rPr>
                <w:rFonts w:ascii="GHEA Grapalat" w:hAnsi="GHEA Grapalat" w:cs="Sylfaen"/>
                <w:sz w:val="18"/>
              </w:rPr>
              <w:t>цена</w:t>
            </w:r>
            <w:r w:rsidRPr="00AE56D0">
              <w:rPr>
                <w:rFonts w:ascii="GHEA Grapalat" w:hAnsi="GHEA Grapalat"/>
                <w:sz w:val="18"/>
              </w:rPr>
              <w:t>/</w:t>
            </w:r>
            <w:r w:rsidRPr="00AE56D0">
              <w:rPr>
                <w:rFonts w:ascii="GHEA Grapalat" w:hAnsi="GHEA Grapalat" w:cs="Sylfaen"/>
                <w:sz w:val="18"/>
              </w:rPr>
              <w:t>РА:</w:t>
            </w:r>
            <w:r w:rsidRPr="00AE56D0">
              <w:rPr>
                <w:rFonts w:ascii="GHEA Grapalat" w:hAnsi="GHEA Grapalat"/>
                <w:sz w:val="18"/>
              </w:rPr>
              <w:t xml:space="preserve"> </w:t>
            </w:r>
            <w:r w:rsidRPr="00AE56D0">
              <w:rPr>
                <w:rFonts w:ascii="GHEA Grapalat" w:hAnsi="GHEA Grapalat" w:cs="Sylfaen"/>
                <w:sz w:val="18"/>
              </w:rPr>
              <w:t>АМД</w:t>
            </w:r>
          </w:p>
        </w:tc>
        <w:tc>
          <w:tcPr>
            <w:tcW w:w="663" w:type="dxa"/>
            <w:vMerge w:val="restart"/>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общий</w:t>
            </w:r>
            <w:r w:rsidRPr="00AE56D0">
              <w:rPr>
                <w:rFonts w:ascii="GHEA Grapalat" w:hAnsi="GHEA Grapalat"/>
                <w:sz w:val="18"/>
              </w:rPr>
              <w:t xml:space="preserve"> </w:t>
            </w:r>
            <w:r w:rsidRPr="00AE56D0">
              <w:rPr>
                <w:rFonts w:ascii="GHEA Grapalat" w:hAnsi="GHEA Grapalat" w:cs="Sylfaen"/>
                <w:sz w:val="18"/>
              </w:rPr>
              <w:t>количество</w:t>
            </w:r>
          </w:p>
        </w:tc>
        <w:tc>
          <w:tcPr>
            <w:tcW w:w="3302" w:type="dxa"/>
            <w:gridSpan w:val="3"/>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предложения</w:t>
            </w:r>
          </w:p>
        </w:tc>
      </w:tr>
      <w:tr w:rsidR="00CC3ED0" w:rsidRPr="00AE56D0" w:rsidTr="00CC3ED0">
        <w:trPr>
          <w:trHeight w:val="473"/>
        </w:trPr>
        <w:tc>
          <w:tcPr>
            <w:tcW w:w="837" w:type="dxa"/>
            <w:vMerge/>
            <w:shd w:val="clear" w:color="auto" w:fill="auto"/>
          </w:tcPr>
          <w:p w:rsidR="00CC3ED0" w:rsidRPr="00AE56D0" w:rsidRDefault="00CC3ED0" w:rsidP="003A1E7D">
            <w:pPr>
              <w:jc w:val="center"/>
              <w:rPr>
                <w:rFonts w:ascii="GHEA Grapalat" w:hAnsi="GHEA Grapalat"/>
                <w:sz w:val="18"/>
              </w:rPr>
            </w:pPr>
          </w:p>
        </w:tc>
        <w:tc>
          <w:tcPr>
            <w:tcW w:w="1260" w:type="dxa"/>
            <w:vMerge/>
            <w:shd w:val="clear" w:color="auto" w:fill="auto"/>
          </w:tcPr>
          <w:p w:rsidR="00CC3ED0" w:rsidRPr="00AE56D0" w:rsidRDefault="00CC3ED0" w:rsidP="003A1E7D">
            <w:pPr>
              <w:jc w:val="center"/>
              <w:rPr>
                <w:rFonts w:ascii="GHEA Grapalat" w:hAnsi="GHEA Grapalat"/>
                <w:sz w:val="18"/>
              </w:rPr>
            </w:pPr>
          </w:p>
        </w:tc>
        <w:tc>
          <w:tcPr>
            <w:tcW w:w="1170" w:type="dxa"/>
            <w:vMerge/>
            <w:shd w:val="clear" w:color="auto" w:fill="auto"/>
          </w:tcPr>
          <w:p w:rsidR="00CC3ED0" w:rsidRPr="00AE56D0" w:rsidRDefault="00CC3ED0" w:rsidP="003A1E7D">
            <w:pPr>
              <w:jc w:val="center"/>
              <w:rPr>
                <w:rFonts w:ascii="GHEA Grapalat" w:hAnsi="GHEA Grapalat"/>
                <w:sz w:val="18"/>
              </w:rPr>
            </w:pPr>
          </w:p>
        </w:tc>
        <w:tc>
          <w:tcPr>
            <w:tcW w:w="1080" w:type="dxa"/>
            <w:vMerge/>
            <w:shd w:val="clear" w:color="auto" w:fill="auto"/>
          </w:tcPr>
          <w:p w:rsidR="00CC3ED0" w:rsidRPr="00AE56D0" w:rsidRDefault="00CC3ED0" w:rsidP="003A1E7D">
            <w:pPr>
              <w:jc w:val="center"/>
              <w:rPr>
                <w:rFonts w:ascii="GHEA Grapalat" w:hAnsi="GHEA Grapalat"/>
                <w:sz w:val="18"/>
              </w:rPr>
            </w:pPr>
          </w:p>
        </w:tc>
        <w:tc>
          <w:tcPr>
            <w:tcW w:w="5434" w:type="dxa"/>
            <w:vMerge/>
            <w:shd w:val="clear" w:color="auto" w:fill="auto"/>
          </w:tcPr>
          <w:p w:rsidR="00CC3ED0" w:rsidRPr="00AE56D0" w:rsidRDefault="00CC3ED0" w:rsidP="003A1E7D">
            <w:pPr>
              <w:jc w:val="center"/>
              <w:rPr>
                <w:rFonts w:ascii="GHEA Grapalat" w:hAnsi="GHEA Grapalat"/>
                <w:sz w:val="18"/>
              </w:rPr>
            </w:pPr>
          </w:p>
        </w:tc>
        <w:tc>
          <w:tcPr>
            <w:tcW w:w="672" w:type="dxa"/>
            <w:vMerge/>
            <w:shd w:val="clear" w:color="auto" w:fill="auto"/>
          </w:tcPr>
          <w:p w:rsidR="00CC3ED0" w:rsidRPr="00AE56D0" w:rsidRDefault="00CC3ED0" w:rsidP="003A1E7D">
            <w:pPr>
              <w:jc w:val="center"/>
              <w:rPr>
                <w:rFonts w:ascii="GHEA Grapalat" w:hAnsi="GHEA Grapalat"/>
                <w:sz w:val="18"/>
              </w:rPr>
            </w:pPr>
          </w:p>
        </w:tc>
        <w:tc>
          <w:tcPr>
            <w:tcW w:w="734" w:type="dxa"/>
            <w:vMerge/>
            <w:shd w:val="clear" w:color="auto" w:fill="auto"/>
          </w:tcPr>
          <w:p w:rsidR="00CC3ED0" w:rsidRPr="00AE56D0" w:rsidRDefault="00CC3ED0" w:rsidP="003A1E7D">
            <w:pPr>
              <w:jc w:val="center"/>
              <w:rPr>
                <w:rFonts w:ascii="GHEA Grapalat" w:hAnsi="GHEA Grapalat"/>
                <w:sz w:val="18"/>
              </w:rPr>
            </w:pPr>
          </w:p>
        </w:tc>
        <w:tc>
          <w:tcPr>
            <w:tcW w:w="1080" w:type="dxa"/>
            <w:vMerge/>
            <w:shd w:val="clear" w:color="auto" w:fill="auto"/>
          </w:tcPr>
          <w:p w:rsidR="00CC3ED0" w:rsidRPr="00AE56D0" w:rsidRDefault="00CC3ED0" w:rsidP="003A1E7D">
            <w:pPr>
              <w:jc w:val="center"/>
              <w:rPr>
                <w:rFonts w:ascii="GHEA Grapalat" w:hAnsi="GHEA Grapalat"/>
                <w:sz w:val="18"/>
              </w:rPr>
            </w:pPr>
          </w:p>
        </w:tc>
        <w:tc>
          <w:tcPr>
            <w:tcW w:w="663" w:type="dxa"/>
            <w:vMerge/>
            <w:shd w:val="clear" w:color="auto" w:fill="auto"/>
          </w:tcPr>
          <w:p w:rsidR="00CC3ED0" w:rsidRPr="00AE56D0" w:rsidRDefault="00CC3ED0" w:rsidP="003A1E7D">
            <w:pPr>
              <w:jc w:val="center"/>
              <w:rPr>
                <w:rFonts w:ascii="GHEA Grapalat" w:hAnsi="GHEA Grapalat"/>
                <w:sz w:val="18"/>
              </w:rPr>
            </w:pPr>
          </w:p>
        </w:tc>
        <w:tc>
          <w:tcPr>
            <w:tcW w:w="1137" w:type="dxa"/>
            <w:shd w:val="clear" w:color="auto" w:fill="auto"/>
          </w:tcPr>
          <w:p w:rsidR="00CC3ED0" w:rsidRPr="00AE56D0" w:rsidRDefault="00CC3ED0" w:rsidP="003A1E7D">
            <w:pPr>
              <w:jc w:val="center"/>
              <w:rPr>
                <w:rFonts w:ascii="GHEA Grapalat" w:hAnsi="GHEA Grapalat"/>
                <w:sz w:val="18"/>
              </w:rPr>
            </w:pPr>
            <w:r w:rsidRPr="00AE56D0">
              <w:rPr>
                <w:rFonts w:ascii="GHEA Grapalat" w:hAnsi="GHEA Grapalat" w:cs="Sylfaen"/>
                <w:sz w:val="18"/>
              </w:rPr>
              <w:t>адрес</w:t>
            </w:r>
          </w:p>
        </w:tc>
        <w:tc>
          <w:tcPr>
            <w:tcW w:w="655" w:type="dxa"/>
            <w:shd w:val="clear" w:color="auto" w:fill="auto"/>
          </w:tcPr>
          <w:p w:rsidR="00CC3ED0" w:rsidRPr="00AE56D0" w:rsidRDefault="00CC3ED0" w:rsidP="003A1E7D">
            <w:pPr>
              <w:rPr>
                <w:rFonts w:ascii="GHEA Grapalat" w:hAnsi="GHEA Grapalat"/>
                <w:sz w:val="18"/>
              </w:rPr>
            </w:pPr>
            <w:r w:rsidRPr="00AE56D0">
              <w:rPr>
                <w:rFonts w:ascii="GHEA Grapalat" w:hAnsi="GHEA Grapalat" w:cs="Sylfaen"/>
                <w:sz w:val="18"/>
              </w:rPr>
              <w:t>при условии</w:t>
            </w:r>
            <w:r w:rsidRPr="00AE56D0">
              <w:rPr>
                <w:rFonts w:ascii="GHEA Grapalat" w:hAnsi="GHEA Grapalat"/>
                <w:sz w:val="18"/>
              </w:rPr>
              <w:t xml:space="preserve"> </w:t>
            </w:r>
            <w:r w:rsidRPr="00AE56D0">
              <w:rPr>
                <w:rFonts w:ascii="GHEA Grapalat" w:hAnsi="GHEA Grapalat" w:cs="Sylfaen"/>
                <w:sz w:val="18"/>
              </w:rPr>
              <w:t>количество</w:t>
            </w:r>
          </w:p>
        </w:tc>
        <w:tc>
          <w:tcPr>
            <w:tcW w:w="1510" w:type="dxa"/>
            <w:shd w:val="clear" w:color="auto" w:fill="auto"/>
          </w:tcPr>
          <w:p w:rsidR="00CC3ED0" w:rsidRPr="00AE56D0" w:rsidRDefault="00CC3ED0" w:rsidP="003A1E7D">
            <w:pPr>
              <w:rPr>
                <w:rFonts w:ascii="GHEA Grapalat" w:hAnsi="GHEA Grapalat"/>
                <w:sz w:val="18"/>
              </w:rPr>
            </w:pPr>
            <w:r w:rsidRPr="00AE56D0">
              <w:rPr>
                <w:rFonts w:ascii="GHEA Grapalat" w:hAnsi="GHEA Grapalat" w:cs="Sylfaen"/>
                <w:sz w:val="18"/>
              </w:rPr>
              <w:t>Термин:</w:t>
            </w:r>
            <w:r w:rsidRPr="00AE56D0">
              <w:rPr>
                <w:rFonts w:ascii="GHEA Grapalat" w:hAnsi="GHEA Grapalat"/>
                <w:sz w:val="18"/>
              </w:rPr>
              <w:t>***</w:t>
            </w:r>
          </w:p>
          <w:p w:rsidR="00CC3ED0" w:rsidRPr="00AE56D0" w:rsidRDefault="00CC3ED0" w:rsidP="003A1E7D">
            <w:pPr>
              <w:rPr>
                <w:rFonts w:ascii="GHEA Grapalat" w:hAnsi="GHEA Grapalat"/>
                <w:sz w:val="18"/>
              </w:rPr>
            </w:pPr>
          </w:p>
        </w:tc>
      </w:tr>
      <w:tr w:rsidR="00CC3ED0" w:rsidRPr="003D3C86" w:rsidTr="00CC3ED0">
        <w:trPr>
          <w:trHeight w:val="1799"/>
        </w:trPr>
        <w:tc>
          <w:tcPr>
            <w:tcW w:w="837" w:type="dxa"/>
            <w:shd w:val="clear" w:color="auto" w:fill="auto"/>
          </w:tcPr>
          <w:p w:rsidR="00CC3ED0" w:rsidRPr="00AE56D0" w:rsidRDefault="00CC3ED0" w:rsidP="003A1E7D">
            <w:pPr>
              <w:ind w:left="360"/>
              <w:rPr>
                <w:rFonts w:ascii="GHEA Grapalat" w:hAnsi="GHEA Grapalat"/>
                <w:sz w:val="20"/>
              </w:rPr>
            </w:pPr>
            <w:r>
              <w:rPr>
                <w:rFonts w:ascii="GHEA Grapalat" w:hAnsi="GHEA Grapalat"/>
                <w:sz w:val="20"/>
              </w:rPr>
              <w:t>2</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15811100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sz w:val="20"/>
                <w:szCs w:val="20"/>
              </w:rPr>
              <w:t>Хлеб</w:t>
            </w:r>
          </w:p>
        </w:tc>
        <w:tc>
          <w:tcPr>
            <w:tcW w:w="1080" w:type="dxa"/>
            <w:shd w:val="clear" w:color="auto" w:fill="auto"/>
          </w:tcPr>
          <w:p w:rsidR="00CC3ED0" w:rsidRPr="00365794" w:rsidRDefault="00CC3ED0" w:rsidP="003A1E7D">
            <w:pPr>
              <w:rPr>
                <w:rFonts w:ascii="GHEA Grapalat" w:hAnsi="GHEA Grapalat"/>
                <w:sz w:val="20"/>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szCs w:val="20"/>
                <w:lang w:val="hy-AM"/>
              </w:rPr>
            </w:pPr>
            <w:r w:rsidRPr="00AE56D0">
              <w:rPr>
                <w:rFonts w:ascii="GHEA Grapalat" w:hAnsi="GHEA Grapalat" w:cs="Sylfaen"/>
                <w:color w:val="000000"/>
                <w:sz w:val="18"/>
                <w:szCs w:val="18"/>
                <w:lang w:val="hy-AM"/>
              </w:rPr>
              <w:t xml:space="preserve">Хлеб: Изготовлен из смеси муки высшего сорта и муки пшеничной 1-го сорта, АСТ 31-99 или аналог. Упаковка хлеба в негорячем состоянии. Влажность: 2,5-3,5, пористость: не менее 65%. Упаковка: бумага большего размера. длина или ширина хлеба с полиэтиленовым пакетом. Общие обязательные условия к продукции: Безопасность, маркировка и упаковка, согласно решению Комиссии Таможенного союза от 9 декабря 2011 г. № 880 «О безопасности пищевой </w:t>
            </w:r>
            <w:r w:rsidRPr="00AE56D0">
              <w:rPr>
                <w:rFonts w:ascii="GHEA Grapalat" w:hAnsi="GHEA Grapalat" w:cs="Sylfaen"/>
                <w:color w:val="000000"/>
                <w:sz w:val="18"/>
                <w:szCs w:val="18"/>
                <w:lang w:val="hy-AM"/>
              </w:rPr>
              <w:lastRenderedPageBreak/>
              <w:t>продукции» (СМ ТС 021/2011). Комиссия Таможенного союза «Пищевая продукция в части ее маркировки», принятая Постановлением № 881. (ТС ТК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N 58 (ТС ТК 029/2012), Таможенное дело Союзной комиссией от 16 августа 2011 года «О безопасности упаковки», принятой решением № 769 005/2011) Технического регламента, Закона Республики Армения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доставки хлеба, в случае несоответствия технической спецификации или условий поставки, устанавливается максимум 30 минут на исправление несоответствия. -согласие.</w:t>
            </w:r>
            <w:r w:rsidRPr="00AE56D0">
              <w:rPr>
                <w:rFonts w:ascii="GHEA Grapalat" w:hAnsi="GHEA Grapalat"/>
                <w:color w:val="000000"/>
                <w:sz w:val="18"/>
                <w:szCs w:val="18"/>
                <w:lang w:val="hy-AM"/>
              </w:rPr>
              <w:t xml:space="preserve">  </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rPr>
            </w:pPr>
            <w:r w:rsidRPr="00AE56D0">
              <w:rPr>
                <w:rFonts w:ascii="GHEA Grapalat" w:hAnsi="GHEA Grapalat" w:cs="Calibri"/>
                <w:color w:val="000000"/>
                <w:sz w:val="20"/>
                <w:szCs w:val="20"/>
              </w:rPr>
              <w:t>350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8C1331" w:rsidRDefault="00CC3ED0" w:rsidP="003A1E7D">
            <w:pPr>
              <w:rPr>
                <w:rFonts w:ascii="GHEA Grapalat" w:hAnsi="GHEA Grapalat"/>
                <w:sz w:val="20"/>
              </w:rPr>
            </w:pPr>
            <w:r>
              <w:rPr>
                <w:rFonts w:ascii="GHEA Grapalat" w:hAnsi="GHEA Grapalat"/>
                <w:sz w:val="20"/>
              </w:rPr>
              <w:t>1260000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8C1331" w:rsidRDefault="00CC3ED0" w:rsidP="003A1E7D">
            <w:pPr>
              <w:jc w:val="center"/>
              <w:rPr>
                <w:rFonts w:ascii="GHEA Grapalat" w:hAnsi="GHEA Grapalat"/>
                <w:sz w:val="20"/>
              </w:rPr>
            </w:pPr>
            <w:r>
              <w:rPr>
                <w:rFonts w:ascii="GHEA Grapalat" w:hAnsi="GHEA Grapalat" w:cs="Calibri"/>
                <w:color w:val="000000"/>
                <w:sz w:val="16"/>
                <w:szCs w:val="16"/>
              </w:rPr>
              <w:t>3600</w:t>
            </w:r>
          </w:p>
        </w:tc>
        <w:tc>
          <w:tcPr>
            <w:tcW w:w="1137" w:type="dxa"/>
            <w:tcBorders>
              <w:bottom w:val="single" w:sz="4" w:space="0" w:color="auto"/>
            </w:tcBorders>
            <w:shd w:val="clear" w:color="auto" w:fill="auto"/>
          </w:tcPr>
          <w:p w:rsidR="00CC3ED0" w:rsidRPr="00AE56D0" w:rsidRDefault="00CC3ED0" w:rsidP="003A1E7D">
            <w:pPr>
              <w:rPr>
                <w:rFonts w:ascii="GHEA Grapalat" w:hAnsi="GHEA Grapalat"/>
              </w:rPr>
            </w:pPr>
            <w:r>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8C1331" w:rsidRDefault="00CC3ED0" w:rsidP="003A1E7D">
            <w:pPr>
              <w:jc w:val="center"/>
              <w:rPr>
                <w:rFonts w:ascii="GHEA Grapalat" w:hAnsi="GHEA Grapalat"/>
                <w:sz w:val="20"/>
              </w:rPr>
            </w:pPr>
            <w:r>
              <w:rPr>
                <w:rFonts w:ascii="GHEA Grapalat" w:hAnsi="GHEA Grapalat" w:cs="Calibri"/>
                <w:color w:val="000000"/>
                <w:sz w:val="16"/>
                <w:szCs w:val="16"/>
              </w:rPr>
              <w:t>3600</w:t>
            </w:r>
          </w:p>
        </w:tc>
        <w:tc>
          <w:tcPr>
            <w:tcW w:w="151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3A1E7D">
            <w:pPr>
              <w:ind w:left="360"/>
              <w:rPr>
                <w:rFonts w:ascii="GHEA Grapalat" w:hAnsi="GHEA Grapalat"/>
                <w:sz w:val="20"/>
              </w:rPr>
            </w:pPr>
            <w:r>
              <w:rPr>
                <w:rFonts w:ascii="GHEA Grapalat" w:hAnsi="GHEA Grapalat"/>
                <w:sz w:val="20"/>
              </w:rPr>
              <w:lastRenderedPageBreak/>
              <w:t>3</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15811130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sz w:val="20"/>
                <w:szCs w:val="20"/>
              </w:rPr>
              <w:t>булочка</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18"/>
                <w:szCs w:val="18"/>
                <w:lang w:val="hy-AM"/>
              </w:rPr>
              <w:t>Булочки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изюмом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запеченный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вроде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муки</w:t>
            </w:r>
            <w:r w:rsidRPr="00AE56D0">
              <w:rPr>
                <w:rFonts w:ascii="GHEA Grapalat" w:hAnsi="GHEA Grapalat"/>
                <w:color w:val="000000"/>
                <w:sz w:val="18"/>
                <w:szCs w:val="18"/>
                <w:lang w:val="hy-AM"/>
              </w:rPr>
              <w:t xml:space="preserve">, 1 шт.,   </w:t>
            </w:r>
            <w:r w:rsidRPr="00AE56D0">
              <w:rPr>
                <w:rFonts w:ascii="GHEA Grapalat" w:hAnsi="GHEA Grapalat" w:cs="Sylfaen"/>
                <w:color w:val="000000"/>
                <w:sz w:val="18"/>
                <w:szCs w:val="18"/>
                <w:lang w:val="hy-AM"/>
              </w:rPr>
              <w:t>кусок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масса:</w:t>
            </w:r>
            <w:r w:rsidRPr="00AE56D0">
              <w:rPr>
                <w:rFonts w:ascii="GHEA Grapalat" w:hAnsi="GHEA Grapalat"/>
                <w:color w:val="000000"/>
                <w:sz w:val="18"/>
                <w:szCs w:val="18"/>
                <w:lang w:val="hy-AM"/>
              </w:rPr>
              <w:t xml:space="preserve">    60:</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 + - 3:</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Должен?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 xml:space="preserve"> </w:t>
            </w:r>
            <w:r w:rsidRPr="00AE56D0">
              <w:rPr>
                <w:rFonts w:ascii="GHEA Grapalat" w:hAnsi="GHEA Grapalat" w:cs="Sylfaen"/>
                <w:sz w:val="20"/>
                <w:szCs w:val="20"/>
                <w:lang w:val="hy-AM"/>
              </w:rPr>
              <w:t>, запеченный</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предложения</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день</w:t>
            </w:r>
            <w:r w:rsidRPr="00AE56D0">
              <w:rPr>
                <w:rFonts w:ascii="GHEA Grapalat" w:hAnsi="GHEA Grapalat" w:cs="Calibri"/>
                <w:sz w:val="20"/>
                <w:szCs w:val="20"/>
                <w:lang w:val="hy-AM"/>
              </w:rPr>
              <w:t>:</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50</w:t>
            </w:r>
            <w:r w:rsidRPr="00AE56D0">
              <w:rPr>
                <w:rFonts w:ascii="GHEA Grapalat" w:hAnsi="GHEA Grapalat" w:cs="Sylfaen"/>
                <w:color w:val="000000"/>
                <w:sz w:val="18"/>
                <w:szCs w:val="18"/>
                <w:lang w:val="hy-AM"/>
              </w:rPr>
              <w:t>минута</w:t>
            </w:r>
            <w:r w:rsidRPr="00AE56D0">
              <w:rPr>
                <w:rFonts w:ascii="GHEA Grapalat" w:hAnsi="GHEA Grapalat"/>
                <w:color w:val="000000"/>
                <w:sz w:val="18"/>
                <w:szCs w:val="18"/>
                <w:lang w:val="hy-AM"/>
              </w:rPr>
              <w:t>:</w:t>
            </w:r>
          </w:p>
        </w:tc>
        <w:tc>
          <w:tcPr>
            <w:tcW w:w="672" w:type="dxa"/>
            <w:shd w:val="clear" w:color="auto" w:fill="auto"/>
          </w:tcPr>
          <w:p w:rsidR="00CC3ED0" w:rsidRPr="008C1331" w:rsidRDefault="00CC3ED0" w:rsidP="003A1E7D">
            <w:pPr>
              <w:jc w:val="center"/>
              <w:rPr>
                <w:rFonts w:ascii="GHEA Grapalat" w:hAnsi="GHEA Grapalat"/>
                <w:sz w:val="20"/>
              </w:rPr>
            </w:pPr>
            <w:r>
              <w:rPr>
                <w:rFonts w:ascii="GHEA Grapalat" w:hAnsi="GHEA Grapalat" w:cs="Sylfaen"/>
                <w:sz w:val="20"/>
                <w:szCs w:val="20"/>
              </w:rPr>
              <w:t>шт.</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lang w:val="hy-AM"/>
              </w:rPr>
            </w:pPr>
            <w:r>
              <w:rPr>
                <w:rFonts w:ascii="GHEA Grapalat" w:hAnsi="GHEA Grapalat" w:cs="Calibri"/>
                <w:color w:val="000000"/>
                <w:sz w:val="20"/>
                <w:szCs w:val="20"/>
              </w:rPr>
              <w:t>120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8C1331" w:rsidRDefault="00CC3ED0" w:rsidP="003A1E7D">
            <w:pPr>
              <w:rPr>
                <w:rFonts w:ascii="GHEA Grapalat" w:hAnsi="GHEA Grapalat"/>
                <w:sz w:val="20"/>
              </w:rPr>
            </w:pPr>
            <w:r>
              <w:rPr>
                <w:rFonts w:ascii="GHEA Grapalat" w:hAnsi="GHEA Grapalat"/>
                <w:sz w:val="20"/>
              </w:rPr>
              <w:t>192000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8C1331" w:rsidRDefault="00CC3ED0" w:rsidP="003A1E7D">
            <w:pPr>
              <w:jc w:val="center"/>
              <w:rPr>
                <w:rFonts w:ascii="GHEA Grapalat" w:hAnsi="GHEA Grapalat"/>
                <w:sz w:val="20"/>
              </w:rPr>
            </w:pPr>
            <w:r>
              <w:rPr>
                <w:rFonts w:ascii="GHEA Grapalat" w:hAnsi="GHEA Grapalat" w:cs="Calibri"/>
                <w:color w:val="000000"/>
                <w:sz w:val="16"/>
                <w:szCs w:val="16"/>
              </w:rPr>
              <w:t>1600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8C1331" w:rsidRDefault="00CC3ED0" w:rsidP="003A1E7D">
            <w:pPr>
              <w:jc w:val="center"/>
              <w:rPr>
                <w:rFonts w:ascii="GHEA Grapalat" w:hAnsi="GHEA Grapalat"/>
                <w:sz w:val="20"/>
              </w:rPr>
            </w:pPr>
            <w:r>
              <w:rPr>
                <w:rFonts w:ascii="GHEA Grapalat" w:hAnsi="GHEA Grapalat" w:cs="Calibri"/>
                <w:color w:val="000000"/>
                <w:sz w:val="16"/>
                <w:szCs w:val="16"/>
              </w:rPr>
              <w:t>1600</w:t>
            </w:r>
          </w:p>
        </w:tc>
        <w:tc>
          <w:tcPr>
            <w:tcW w:w="151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3A1E7D">
            <w:pPr>
              <w:ind w:left="360"/>
              <w:rPr>
                <w:rFonts w:ascii="GHEA Grapalat" w:hAnsi="GHEA Grapalat"/>
                <w:sz w:val="20"/>
              </w:rPr>
            </w:pPr>
            <w:r>
              <w:rPr>
                <w:rFonts w:ascii="GHEA Grapalat" w:hAnsi="GHEA Grapalat"/>
                <w:sz w:val="20"/>
              </w:rPr>
              <w:lastRenderedPageBreak/>
              <w:t>4</w:t>
            </w:r>
          </w:p>
        </w:tc>
        <w:tc>
          <w:tcPr>
            <w:tcW w:w="1260" w:type="dxa"/>
            <w:shd w:val="clear" w:color="auto" w:fill="auto"/>
          </w:tcPr>
          <w:p w:rsidR="00CC3ED0" w:rsidRPr="00AE56D0" w:rsidRDefault="00CC3ED0" w:rsidP="003A1E7D">
            <w:pPr>
              <w:rPr>
                <w:rFonts w:ascii="GHEA Grapalat" w:hAnsi="GHEA Grapalat"/>
                <w:color w:val="000000"/>
                <w:sz w:val="20"/>
                <w:szCs w:val="20"/>
              </w:rPr>
            </w:pPr>
            <w:r w:rsidRPr="00AE56D0">
              <w:rPr>
                <w:rFonts w:ascii="GHEA Grapalat" w:hAnsi="GHEA Grapalat"/>
                <w:color w:val="000000"/>
                <w:sz w:val="20"/>
                <w:szCs w:val="20"/>
              </w:rPr>
              <w:t>15851100</w:t>
            </w:r>
          </w:p>
        </w:tc>
        <w:tc>
          <w:tcPr>
            <w:tcW w:w="1170" w:type="dxa"/>
            <w:shd w:val="clear" w:color="auto" w:fill="auto"/>
          </w:tcPr>
          <w:p w:rsidR="00CC3ED0" w:rsidRPr="00AE56D0" w:rsidRDefault="00CC3ED0" w:rsidP="003A1E7D">
            <w:pPr>
              <w:rPr>
                <w:rFonts w:ascii="GHEA Grapalat" w:hAnsi="GHEA Grapalat" w:cs="Sylfaen"/>
                <w:sz w:val="20"/>
                <w:szCs w:val="20"/>
              </w:rPr>
            </w:pPr>
            <w:r w:rsidRPr="00AE56D0">
              <w:rPr>
                <w:rFonts w:ascii="GHEA Grapalat" w:hAnsi="GHEA Grapalat" w:cs="Sylfaen"/>
                <w:sz w:val="20"/>
                <w:szCs w:val="20"/>
              </w:rPr>
              <w:t>макароны</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макароны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непоколебимый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теста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31743-2012</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5:00</w:t>
            </w:r>
            <w:r w:rsidRPr="00AE56D0">
              <w:rPr>
                <w:rFonts w:ascii="GHEA Grapalat" w:hAnsi="GHEA Grapalat" w:cs="Sylfaen"/>
                <w:color w:val="000000"/>
                <w:sz w:val="18"/>
                <w:szCs w:val="18"/>
                <w:lang w:val="hy-AM"/>
              </w:rPr>
              <w:t>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воздухонепроницаемый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упаковке или в мешках до 20 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Андро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теста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макарон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11%-</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серый</w:t>
            </w:r>
            <w:r w:rsidRPr="00AE56D0">
              <w:rPr>
                <w:rFonts w:ascii="GHEA Grapalat" w:hAnsi="GHEA Grapalat"/>
                <w:color w:val="000000"/>
                <w:sz w:val="18"/>
                <w:szCs w:val="18"/>
                <w:lang w:val="hy-AM"/>
              </w:rPr>
              <w:t>2.1:</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4%-</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вредителями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загрязнение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допустимый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для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запланировано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пленкой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маркировкой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твердый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жесткий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пшеницы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вроде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муки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только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вакуум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станками</w:t>
            </w:r>
            <w:r w:rsidRPr="00AE56D0">
              <w:rPr>
                <w:rFonts w:ascii="GHEA Grapalat" w:hAnsi="GHEA Grapalat"/>
                <w:color w:val="000000"/>
                <w:sz w:val="18"/>
                <w:szCs w:val="18"/>
                <w:lang w:val="hy-AM"/>
              </w:rPr>
              <w:t>(25%</w:t>
            </w:r>
            <w:r w:rsidRPr="00AE56D0">
              <w:rPr>
                <w:rFonts w:ascii="GHEA Grapalat" w:hAnsi="GHEA Grapalat" w:cs="Sylfaen"/>
                <w:color w:val="000000"/>
                <w:sz w:val="18"/>
                <w:szCs w:val="18"/>
                <w:lang w:val="hy-AM"/>
              </w:rPr>
              <w:t>трубчатый</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помнить</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спиральный</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пружинистый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12:00</w:t>
            </w:r>
            <w:r w:rsidRPr="00AE56D0">
              <w:rPr>
                <w:rFonts w:ascii="GHEA Grapalat" w:hAnsi="GHEA Grapalat" w:cs="Sylfaen"/>
                <w:color w:val="000000"/>
                <w:sz w:val="18"/>
                <w:szCs w:val="18"/>
                <w:lang w:val="hy-AM"/>
              </w:rPr>
              <w:t>месяц</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874:</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зерна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015/2011)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разборчиво.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cs="Sylfaen"/>
                <w:sz w:val="20"/>
                <w:szCs w:val="20"/>
              </w:rPr>
            </w:pPr>
            <w:r w:rsidRPr="00AE56D0">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cs="Calibri"/>
                <w:color w:val="000000"/>
                <w:sz w:val="20"/>
                <w:szCs w:val="20"/>
              </w:rPr>
            </w:pPr>
            <w:r w:rsidRPr="00AE56D0">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rPr>
                <w:rFonts w:ascii="GHEA Grapalat" w:hAnsi="GHEA Grapalat"/>
                <w:sz w:val="20"/>
              </w:rPr>
            </w:pPr>
            <w:r>
              <w:rPr>
                <w:rFonts w:ascii="GHEA Grapalat" w:hAnsi="GHEA Grapalat"/>
                <w:sz w:val="20"/>
              </w:rPr>
              <w:t>90000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300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sz w:val="16"/>
                <w:szCs w:val="16"/>
                <w:lang w:val="hy-AM"/>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300</w:t>
            </w:r>
          </w:p>
        </w:tc>
        <w:tc>
          <w:tcPr>
            <w:tcW w:w="1510" w:type="dxa"/>
            <w:shd w:val="clear" w:color="auto" w:fill="auto"/>
          </w:tcPr>
          <w:p w:rsidR="00CC3ED0" w:rsidRPr="00AE56D0" w:rsidRDefault="00CC3ED0" w:rsidP="003A1E7D">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3A1E7D">
            <w:pPr>
              <w:ind w:left="360"/>
              <w:rPr>
                <w:rFonts w:ascii="GHEA Grapalat" w:hAnsi="GHEA Grapalat"/>
                <w:sz w:val="20"/>
              </w:rPr>
            </w:pPr>
            <w:r>
              <w:rPr>
                <w:rFonts w:ascii="GHEA Grapalat" w:hAnsi="GHEA Grapalat"/>
                <w:sz w:val="20"/>
              </w:rPr>
              <w:t>5</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15831000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sz w:val="20"/>
                <w:szCs w:val="20"/>
              </w:rPr>
              <w:t>Сахар</w:t>
            </w:r>
            <w:r w:rsidRPr="00AE56D0">
              <w:rPr>
                <w:rFonts w:ascii="GHEA Grapalat" w:hAnsi="GHEA Grapalat"/>
                <w:sz w:val="20"/>
                <w:szCs w:val="20"/>
              </w:rPr>
              <w:t xml:space="preserve">  </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sz w:val="16"/>
                <w:szCs w:val="16"/>
                <w:lang w:val="hy-AM"/>
              </w:rPr>
              <w:t>белый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цвет</w:t>
            </w:r>
            <w:r w:rsidRPr="00AE56D0">
              <w:rPr>
                <w:rFonts w:ascii="GHEA Grapalat" w:hAnsi="GHEA Grapalat" w:cs="Arial"/>
                <w:sz w:val="16"/>
                <w:szCs w:val="16"/>
                <w:lang w:val="hy-AM"/>
              </w:rPr>
              <w:t>,</w:t>
            </w:r>
            <w:r w:rsidRPr="00AE56D0">
              <w:rPr>
                <w:rFonts w:ascii="GHEA Grapalat" w:hAnsi="GHEA Grapalat" w:cs="Sylfaen"/>
                <w:sz w:val="16"/>
                <w:szCs w:val="16"/>
                <w:lang w:val="hy-AM"/>
              </w:rPr>
              <w:t>Сорун</w:t>
            </w:r>
            <w:r w:rsidRPr="00AE56D0">
              <w:rPr>
                <w:rFonts w:ascii="GHEA Grapalat" w:hAnsi="GHEA Grapalat" w:cs="Arial"/>
                <w:sz w:val="16"/>
                <w:szCs w:val="16"/>
                <w:lang w:val="hy-AM"/>
              </w:rPr>
              <w:t>,</w:t>
            </w:r>
            <w:r w:rsidRPr="00AE56D0">
              <w:rPr>
                <w:rFonts w:ascii="GHEA Grapalat" w:hAnsi="GHEA Grapalat" w:cs="Sylfaen"/>
                <w:sz w:val="16"/>
                <w:szCs w:val="16"/>
                <w:lang w:val="hy-AM"/>
              </w:rPr>
              <w:t>сладкий</w:t>
            </w:r>
            <w:r w:rsidRPr="00AE56D0">
              <w:rPr>
                <w:rFonts w:ascii="GHEA Grapalat" w:hAnsi="GHEA Grapalat" w:cs="Arial"/>
                <w:sz w:val="16"/>
                <w:szCs w:val="16"/>
                <w:lang w:val="hy-AM"/>
              </w:rPr>
              <w:t>,</w:t>
            </w:r>
            <w:r w:rsidRPr="00AE56D0">
              <w:rPr>
                <w:rFonts w:ascii="GHEA Grapalat" w:hAnsi="GHEA Grapalat" w:cs="Sylfaen"/>
                <w:sz w:val="16"/>
                <w:szCs w:val="16"/>
                <w:lang w:val="hy-AM"/>
              </w:rPr>
              <w:t>сухой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состоянии</w:t>
            </w:r>
            <w:r w:rsidRPr="00AE56D0">
              <w:rPr>
                <w:rFonts w:ascii="GHEA Grapalat" w:hAnsi="GHEA Grapalat" w:cs="Arial"/>
                <w:sz w:val="16"/>
                <w:szCs w:val="16"/>
                <w:lang w:val="hy-AM"/>
              </w:rPr>
              <w:t>,</w:t>
            </w:r>
            <w:r w:rsidRPr="00AE56D0">
              <w:rPr>
                <w:rFonts w:ascii="GHEA Grapalat" w:hAnsi="GHEA Grapalat" w:cs="Sylfaen"/>
                <w:sz w:val="16"/>
                <w:szCs w:val="16"/>
                <w:lang w:val="hy-AM"/>
              </w:rPr>
              <w:t>без</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сторона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по вкусу</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запах</w:t>
            </w:r>
            <w:r w:rsidRPr="00AE56D0">
              <w:rPr>
                <w:rFonts w:ascii="GHEA Grapalat" w:hAnsi="GHEA Grapalat" w:cs="Arial"/>
                <w:sz w:val="16"/>
                <w:szCs w:val="16"/>
                <w:lang w:val="hy-AM"/>
              </w:rPr>
              <w:t>(</w:t>
            </w:r>
            <w:r w:rsidRPr="00AE56D0">
              <w:rPr>
                <w:rFonts w:ascii="GHEA Grapalat" w:hAnsi="GHEA Grapalat" w:cs="Sylfaen"/>
                <w:sz w:val="16"/>
                <w:szCs w:val="16"/>
                <w:lang w:val="hy-AM"/>
              </w:rPr>
              <w:t>как</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сухой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состоянии</w:t>
            </w:r>
            <w:r w:rsidRPr="00AE56D0">
              <w:rPr>
                <w:rFonts w:ascii="GHEA Grapalat" w:hAnsi="GHEA Grapalat" w:cs="Arial"/>
                <w:sz w:val="16"/>
                <w:szCs w:val="16"/>
                <w:lang w:val="hy-AM"/>
              </w:rPr>
              <w:t>,</w:t>
            </w:r>
            <w:r w:rsidRPr="00AE56D0">
              <w:rPr>
                <w:rFonts w:ascii="GHEA Grapalat" w:hAnsi="GHEA Grapalat" w:cs="Sylfaen"/>
                <w:sz w:val="16"/>
                <w:szCs w:val="16"/>
                <w:lang w:val="hy-AM"/>
              </w:rPr>
              <w:t>так</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электронная почта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растворе</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фабрика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соответствующий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 маркировкой</w:t>
            </w:r>
            <w:r w:rsidRPr="00AE56D0">
              <w:rPr>
                <w:rFonts w:ascii="GHEA Grapalat" w:hAnsi="GHEA Grapalat"/>
                <w:color w:val="000000"/>
                <w:sz w:val="18"/>
                <w:szCs w:val="18"/>
                <w:lang w:val="hy-AM"/>
              </w:rPr>
              <w:t>:</w:t>
            </w:r>
            <w:r w:rsidRPr="00AE56D0">
              <w:rPr>
                <w:rFonts w:ascii="GHEA Grapalat" w:hAnsi="GHEA Grapalat" w:cs="Sylfaen"/>
                <w:sz w:val="16"/>
                <w:szCs w:val="16"/>
                <w:lang w:val="hy-AM"/>
              </w:rPr>
              <w:t>ГОСТ 33222-2015: Марка ТС-1, ТС-2 или аналог.</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решение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нуждаться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является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быть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прозрачный</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lastRenderedPageBreak/>
              <w:t>без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нерешенный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осадка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сторона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смесей</w:t>
            </w:r>
            <w:r w:rsidRPr="00AE56D0">
              <w:rPr>
                <w:rFonts w:ascii="GHEA Grapalat" w:hAnsi="GHEA Grapalat" w:cs="Arial"/>
                <w:sz w:val="16"/>
                <w:szCs w:val="16"/>
                <w:lang w:val="hy-AM"/>
              </w:rPr>
              <w:t>,</w:t>
            </w:r>
            <w:r w:rsidRPr="00AE56D0">
              <w:rPr>
                <w:rFonts w:ascii="GHEA Grapalat" w:hAnsi="GHEA Grapalat" w:cs="Sylfaen"/>
                <w:sz w:val="16"/>
                <w:szCs w:val="16"/>
                <w:lang w:val="hy-AM"/>
              </w:rPr>
              <w:t>сахарозы</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массивный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часть</w:t>
            </w:r>
            <w:r w:rsidRPr="00AE56D0">
              <w:rPr>
                <w:rFonts w:ascii="GHEA Grapalat" w:hAnsi="GHEA Grapalat" w:cs="Arial"/>
                <w:sz w:val="16"/>
                <w:szCs w:val="16"/>
                <w:lang w:val="hy-AM"/>
              </w:rPr>
              <w:t>``</w:t>
            </w:r>
            <w:r w:rsidRPr="00AE56D0">
              <w:rPr>
                <w:rFonts w:ascii="GHEA Grapalat" w:hAnsi="GHEA Grapalat"/>
                <w:sz w:val="16"/>
                <w:szCs w:val="16"/>
                <w:lang w:val="hy-AM"/>
              </w:rPr>
              <w:t>99,75%-</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меньше</w:t>
            </w:r>
            <w:r w:rsidRPr="00AE56D0">
              <w:rPr>
                <w:rFonts w:ascii="GHEA Grapalat" w:hAnsi="GHEA Grapalat" w:cs="Arial"/>
                <w:sz w:val="16"/>
                <w:szCs w:val="16"/>
                <w:lang w:val="hy-AM"/>
              </w:rPr>
              <w:t>(</w:t>
            </w:r>
            <w:r w:rsidRPr="00AE56D0">
              <w:rPr>
                <w:rFonts w:ascii="GHEA Grapalat" w:hAnsi="GHEA Grapalat" w:cs="Sylfaen"/>
                <w:sz w:val="16"/>
                <w:szCs w:val="16"/>
                <w:lang w:val="hy-AM"/>
              </w:rPr>
              <w:t>сухой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материала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включая</w:t>
            </w:r>
            <w:r w:rsidRPr="00AE56D0">
              <w:rPr>
                <w:rFonts w:ascii="GHEA Grapalat" w:hAnsi="GHEA Grapalat" w:cs="Arial"/>
                <w:sz w:val="16"/>
                <w:szCs w:val="16"/>
                <w:lang w:val="hy-AM"/>
              </w:rPr>
              <w:t>),</w:t>
            </w:r>
            <w:r w:rsidRPr="00AE56D0">
              <w:rPr>
                <w:rFonts w:ascii="GHEA Grapalat" w:hAnsi="GHEA Grapalat" w:cs="Sylfaen"/>
                <w:sz w:val="16"/>
                <w:szCs w:val="16"/>
                <w:lang w:val="hy-AM"/>
              </w:rPr>
              <w:t>влаги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массивный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часть</w:t>
            </w:r>
            <w:r w:rsidRPr="00AE56D0">
              <w:rPr>
                <w:rFonts w:ascii="GHEA Grapalat" w:hAnsi="GHEA Grapalat" w:cs="Arial"/>
                <w:sz w:val="16"/>
                <w:szCs w:val="16"/>
                <w:lang w:val="hy-AM"/>
              </w:rPr>
              <w:t>``</w:t>
            </w:r>
            <w:r w:rsidRPr="00AE56D0">
              <w:rPr>
                <w:rFonts w:ascii="GHEA Grapalat" w:hAnsi="GHEA Grapalat"/>
                <w:sz w:val="16"/>
                <w:szCs w:val="16"/>
                <w:lang w:val="hy-AM"/>
              </w:rPr>
              <w:t>0,14%-</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более</w:t>
            </w:r>
            <w:r w:rsidRPr="00AE56D0">
              <w:rPr>
                <w:rFonts w:ascii="GHEA Grapalat" w:hAnsi="GHEA Grapalat" w:cs="Arial"/>
                <w:sz w:val="16"/>
                <w:szCs w:val="16"/>
                <w:lang w:val="hy-AM"/>
              </w:rPr>
              <w:t>,</w:t>
            </w:r>
            <w:r w:rsidRPr="00AE56D0">
              <w:rPr>
                <w:rFonts w:ascii="GHEA Grapalat" w:hAnsi="GHEA Grapalat" w:cs="Sylfaen"/>
                <w:sz w:val="16"/>
                <w:szCs w:val="16"/>
                <w:lang w:val="hy-AM"/>
              </w:rPr>
              <w:t>ферроперевозчиков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массивный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часть</w:t>
            </w:r>
            <w:r w:rsidRPr="00AE56D0">
              <w:rPr>
                <w:rFonts w:ascii="GHEA Grapalat" w:hAnsi="GHEA Grapalat" w:cs="Arial"/>
                <w:sz w:val="16"/>
                <w:szCs w:val="16"/>
                <w:lang w:val="hy-AM"/>
              </w:rPr>
              <w:t>- 0,0003%</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более</w:t>
            </w:r>
            <w:r w:rsidRPr="00AE56D0">
              <w:rPr>
                <w:rFonts w:ascii="GHEA Grapalat" w:hAnsi="GHEA Grapalat" w:cs="Arial"/>
                <w:sz w:val="16"/>
                <w:szCs w:val="16"/>
                <w:lang w:val="hy-AM"/>
              </w:rPr>
              <w:t>,</w:t>
            </w:r>
            <w:r w:rsidRPr="00AE56D0">
              <w:rPr>
                <w:rFonts w:ascii="GHEA Grapalat" w:hAnsi="GHEA Grapalat" w:cs="Sylfaen"/>
                <w:sz w:val="16"/>
                <w:szCs w:val="16"/>
                <w:lang w:val="hy-AM"/>
              </w:rPr>
              <w:t>ГОСТ:</w:t>
            </w:r>
            <w:r w:rsidRPr="00AE56D0">
              <w:rPr>
                <w:rFonts w:ascii="GHEA Grapalat" w:hAnsi="GHEA Grapalat"/>
                <w:sz w:val="16"/>
                <w:szCs w:val="16"/>
                <w:lang w:val="hy-AM"/>
              </w:rPr>
              <w:t>21-94</w:t>
            </w:r>
            <w:r w:rsidRPr="00AE56D0">
              <w:rPr>
                <w:rFonts w:ascii="GHEA Grapalat" w:hAnsi="GHEA Grapalat" w:cs="Sylfaen"/>
                <w:sz w:val="16"/>
                <w:szCs w:val="16"/>
                <w:lang w:val="hy-AM"/>
              </w:rPr>
              <w:t>или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эквивалент</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Право на участие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остаток</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период</w:t>
            </w:r>
            <w:r w:rsidRPr="00AE56D0">
              <w:rPr>
                <w:rFonts w:ascii="GHEA Grapalat" w:hAnsi="GHEA Grapalat" w:cs="Arial"/>
                <w:sz w:val="16"/>
                <w:szCs w:val="16"/>
                <w:lang w:val="hy-AM"/>
              </w:rPr>
              <w:t>``</w:t>
            </w:r>
            <w:r w:rsidRPr="00AE56D0">
              <w:rPr>
                <w:rFonts w:ascii="GHEA Grapalat" w:hAnsi="GHEA Grapalat" w:cs="Sylfaen"/>
                <w:sz w:val="16"/>
                <w:szCs w:val="16"/>
                <w:lang w:val="hy-AM"/>
              </w:rPr>
              <w:t>предложения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данный момент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определенный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период</w:t>
            </w:r>
            <w:r w:rsidRPr="00AE56D0">
              <w:rPr>
                <w:rFonts w:ascii="GHEA Grapalat" w:hAnsi="GHEA Grapalat" w:cs="Arial"/>
                <w:sz w:val="16"/>
                <w:szCs w:val="16"/>
                <w:lang w:val="hy-AM"/>
              </w:rPr>
              <w:t>1/2-</w:t>
            </w:r>
            <w:r w:rsidRPr="00AE56D0">
              <w:rPr>
                <w:rFonts w:ascii="GHEA Grapalat" w:hAnsi="GHEA Grapalat" w:cs="Sylfaen"/>
                <w:sz w:val="16"/>
                <w:szCs w:val="16"/>
                <w:lang w:val="hy-AM"/>
              </w:rPr>
              <w:t>от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нет</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меньше</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sz w:val="16"/>
                <w:szCs w:val="16"/>
                <w:lang w:val="hy-AM"/>
              </w:rPr>
              <w:br/>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w:t>
            </w:r>
            <w:r w:rsidRPr="00AE56D0">
              <w:rPr>
                <w:rFonts w:ascii="GHEA Grapalat" w:hAnsi="GHEA Grapalat" w:cs="Sylfaen"/>
                <w:sz w:val="16"/>
                <w:szCs w:val="16"/>
                <w:lang w:val="hy-AM"/>
              </w:rPr>
              <w:t>маркировка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упаковка: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нуждаться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является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при условии</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быть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согласие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оценка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соответствии 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комиссии</w:t>
            </w:r>
            <w:r w:rsidRPr="00AE56D0">
              <w:rPr>
                <w:rFonts w:ascii="GHEA Grapalat" w:hAnsi="GHEA Grapalat"/>
                <w:sz w:val="16"/>
                <w:szCs w:val="16"/>
                <w:lang w:val="hy-AM"/>
              </w:rPr>
              <w:t>2011 год</w:t>
            </w:r>
            <w:r w:rsidRPr="00AE56D0">
              <w:rPr>
                <w:rFonts w:ascii="GHEA Grapalat" w:hAnsi="GHEA Grapalat" w:cs="Sylfaen"/>
                <w:sz w:val="16"/>
                <w:szCs w:val="16"/>
                <w:lang w:val="hy-AM"/>
              </w:rPr>
              <w:t>год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декабрь</w:t>
            </w:r>
            <w:r w:rsidRPr="00AE56D0">
              <w:rPr>
                <w:rFonts w:ascii="GHEA Grapalat" w:hAnsi="GHEA Grapalat" w:cs="Arial"/>
                <w:sz w:val="16"/>
                <w:szCs w:val="16"/>
                <w:lang w:val="hy-AM"/>
              </w:rPr>
              <w:t>9-</w:t>
            </w:r>
            <w:r w:rsidRPr="00AE56D0">
              <w:rPr>
                <w:rFonts w:ascii="GHEA Grapalat" w:hAnsi="GHEA Grapalat" w:cs="Sylfaen"/>
                <w:sz w:val="16"/>
                <w:szCs w:val="16"/>
                <w:lang w:val="hy-AM"/>
              </w:rPr>
              <w:t>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число</w:t>
            </w:r>
            <w:r w:rsidRPr="00AE56D0">
              <w:rPr>
                <w:rFonts w:ascii="GHEA Grapalat" w:hAnsi="GHEA Grapalat" w:cs="Arial"/>
                <w:sz w:val="16"/>
                <w:szCs w:val="16"/>
                <w:lang w:val="hy-AM"/>
              </w:rPr>
              <w:t>880:</w:t>
            </w:r>
            <w:r w:rsidRPr="00AE56D0">
              <w:rPr>
                <w:rFonts w:ascii="GHEA Grapalat" w:hAnsi="GHEA Grapalat" w:cs="Sylfaen"/>
                <w:sz w:val="16"/>
                <w:szCs w:val="16"/>
                <w:lang w:val="hy-AM"/>
              </w:rPr>
              <w:t>по решению</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подтвержденный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Еда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ММ:</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ТК:</w:t>
            </w:r>
            <w:r w:rsidRPr="00AE56D0">
              <w:rPr>
                <w:rFonts w:ascii="GHEA Grapalat" w:hAnsi="GHEA Grapalat"/>
                <w:sz w:val="16"/>
                <w:szCs w:val="16"/>
                <w:lang w:val="hy-AM"/>
              </w:rPr>
              <w:t>21/2011),</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комиссии</w:t>
            </w:r>
            <w:r w:rsidRPr="00AE56D0">
              <w:rPr>
                <w:rFonts w:ascii="GHEA Grapalat" w:hAnsi="GHEA Grapalat" w:cs="Arial"/>
                <w:sz w:val="16"/>
                <w:szCs w:val="16"/>
                <w:lang w:val="hy-AM"/>
              </w:rPr>
              <w:t>2011 год</w:t>
            </w:r>
            <w:r w:rsidRPr="00AE56D0">
              <w:rPr>
                <w:rFonts w:ascii="GHEA Grapalat" w:hAnsi="GHEA Grapalat" w:cs="Sylfaen"/>
                <w:sz w:val="16"/>
                <w:szCs w:val="16"/>
                <w:lang w:val="hy-AM"/>
              </w:rPr>
              <w:t>год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декабрь</w:t>
            </w:r>
            <w:r w:rsidRPr="00AE56D0">
              <w:rPr>
                <w:rFonts w:ascii="GHEA Grapalat" w:hAnsi="GHEA Grapalat" w:cs="Arial"/>
                <w:sz w:val="16"/>
                <w:szCs w:val="16"/>
                <w:lang w:val="hy-AM"/>
              </w:rPr>
              <w:t>9-</w:t>
            </w:r>
            <w:r w:rsidRPr="00AE56D0">
              <w:rPr>
                <w:rFonts w:ascii="GHEA Grapalat" w:hAnsi="GHEA Grapalat" w:cs="Sylfaen"/>
                <w:sz w:val="16"/>
                <w:szCs w:val="16"/>
                <w:lang w:val="hy-AM"/>
              </w:rPr>
              <w:t>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число</w:t>
            </w:r>
            <w:r w:rsidRPr="00AE56D0">
              <w:rPr>
                <w:rFonts w:ascii="GHEA Grapalat" w:hAnsi="GHEA Grapalat" w:cs="Arial"/>
                <w:sz w:val="16"/>
                <w:szCs w:val="16"/>
                <w:lang w:val="hy-AM"/>
              </w:rPr>
              <w:t xml:space="preserve"> </w:t>
            </w:r>
            <w:r w:rsidRPr="00AE56D0">
              <w:rPr>
                <w:rFonts w:ascii="GHEA Grapalat" w:hAnsi="GHEA Grapalat"/>
                <w:sz w:val="16"/>
                <w:szCs w:val="16"/>
                <w:lang w:val="hy-AM"/>
              </w:rPr>
              <w:t>881:</w:t>
            </w:r>
            <w:r w:rsidRPr="00AE56D0">
              <w:rPr>
                <w:rFonts w:ascii="GHEA Grapalat" w:hAnsi="GHEA Grapalat" w:cs="Sylfaen"/>
                <w:sz w:val="16"/>
                <w:szCs w:val="16"/>
                <w:lang w:val="hy-AM"/>
              </w:rPr>
              <w:t>по решению</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подтвержденный</w:t>
            </w:r>
            <w:r w:rsidRPr="00AE56D0">
              <w:rPr>
                <w:rFonts w:ascii="GHEA Grapalat" w:hAnsi="GHEA Grapalat" w:cs="Arial"/>
                <w:sz w:val="16"/>
                <w:szCs w:val="16"/>
                <w:lang w:val="hy-AM"/>
              </w:rPr>
              <w:t>"</w:t>
            </w:r>
            <w:r w:rsidRPr="00AE56D0">
              <w:rPr>
                <w:rFonts w:ascii="GHEA Grapalat" w:hAnsi="GHEA Grapalat" w:cs="Sylfaen"/>
                <w:sz w:val="16"/>
                <w:szCs w:val="16"/>
                <w:lang w:val="hy-AM"/>
              </w:rPr>
              <w:t>Еда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маркировка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ММ:</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ТК:</w:t>
            </w:r>
            <w:r w:rsidRPr="00AE56D0">
              <w:rPr>
                <w:rFonts w:ascii="GHEA Grapalat" w:hAnsi="GHEA Grapalat" w:cs="Arial"/>
                <w:sz w:val="16"/>
                <w:szCs w:val="16"/>
                <w:lang w:val="hy-AM"/>
              </w:rPr>
              <w:t>22/2011),</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комиссии</w:t>
            </w:r>
            <w:r w:rsidRPr="00AE56D0">
              <w:rPr>
                <w:rFonts w:ascii="GHEA Grapalat" w:hAnsi="GHEA Grapalat" w:cs="Arial"/>
                <w:sz w:val="16"/>
                <w:szCs w:val="16"/>
                <w:lang w:val="hy-AM"/>
              </w:rPr>
              <w:t>2011 год</w:t>
            </w:r>
            <w:r w:rsidRPr="00AE56D0">
              <w:rPr>
                <w:rFonts w:ascii="GHEA Grapalat" w:hAnsi="GHEA Grapalat" w:cs="Sylfaen"/>
                <w:sz w:val="16"/>
                <w:szCs w:val="16"/>
                <w:lang w:val="hy-AM"/>
              </w:rPr>
              <w:t>год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Август</w:t>
            </w:r>
            <w:r w:rsidRPr="00AE56D0">
              <w:rPr>
                <w:rFonts w:ascii="GHEA Grapalat" w:hAnsi="GHEA Grapalat" w:cs="Arial"/>
                <w:sz w:val="16"/>
                <w:szCs w:val="16"/>
                <w:lang w:val="hy-AM"/>
              </w:rPr>
              <w:t>16-</w:t>
            </w:r>
            <w:r w:rsidRPr="00AE56D0">
              <w:rPr>
                <w:rFonts w:ascii="GHEA Grapalat" w:hAnsi="GHEA Grapalat" w:cs="Sylfaen"/>
                <w:sz w:val="16"/>
                <w:szCs w:val="16"/>
                <w:lang w:val="hy-AM"/>
              </w:rPr>
              <w:t>в:</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число</w:t>
            </w:r>
            <w:r w:rsidRPr="00AE56D0">
              <w:rPr>
                <w:rFonts w:ascii="GHEA Grapalat" w:hAnsi="GHEA Grapalat" w:cs="Arial"/>
                <w:sz w:val="16"/>
                <w:szCs w:val="16"/>
                <w:lang w:val="hy-AM"/>
              </w:rPr>
              <w:t>769:</w:t>
            </w:r>
            <w:r w:rsidRPr="00AE56D0">
              <w:rPr>
                <w:rFonts w:ascii="GHEA Grapalat" w:hAnsi="GHEA Grapalat" w:cs="Sylfaen"/>
                <w:sz w:val="16"/>
                <w:szCs w:val="16"/>
                <w:lang w:val="hy-AM"/>
              </w:rPr>
              <w:t>по решению</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подтвержденный</w:t>
            </w:r>
            <w:r w:rsidRPr="00AE56D0">
              <w:rPr>
                <w:rFonts w:ascii="GHEA Grapalat" w:hAnsi="GHEA Grapalat" w:cs="Arial"/>
                <w:sz w:val="16"/>
                <w:szCs w:val="16"/>
                <w:lang w:val="hy-AM"/>
              </w:rPr>
              <w:t>"</w:t>
            </w:r>
            <w:r w:rsidRPr="00AE56D0">
              <w:rPr>
                <w:rFonts w:ascii="GHEA Grapalat" w:hAnsi="GHEA Grapalat" w:cs="Sylfaen"/>
                <w:sz w:val="16"/>
                <w:szCs w:val="16"/>
                <w:lang w:val="hy-AM"/>
              </w:rPr>
              <w:t>упаковки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ММ:</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ТК:</w:t>
            </w:r>
            <w:r w:rsidRPr="00AE56D0">
              <w:rPr>
                <w:rFonts w:ascii="GHEA Grapalat" w:hAnsi="GHEA Grapalat" w:cs="Arial"/>
                <w:sz w:val="16"/>
                <w:szCs w:val="16"/>
                <w:lang w:val="hy-AM"/>
              </w:rPr>
              <w:t>005/2011)</w:t>
            </w:r>
            <w:r w:rsidRPr="00AE56D0">
              <w:rPr>
                <w:rFonts w:ascii="GHEA Grapalat" w:hAnsi="GHEA Grapalat" w:cs="Sylfaen"/>
                <w:sz w:val="16"/>
                <w:szCs w:val="16"/>
                <w:lang w:val="hy-AM"/>
              </w:rPr>
              <w:t>Таможня</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технический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правила</w:t>
            </w:r>
            <w:r w:rsidRPr="00AE56D0">
              <w:rPr>
                <w:rFonts w:ascii="GHEA Grapalat" w:hAnsi="GHEA Grapalat" w:cs="Arial"/>
                <w:sz w:val="16"/>
                <w:szCs w:val="16"/>
                <w:lang w:val="hy-AM"/>
              </w:rPr>
              <w:t>, "</w:t>
            </w:r>
            <w:r w:rsidRPr="00AE56D0">
              <w:rPr>
                <w:rFonts w:ascii="GHEA Grapalat" w:hAnsi="GHEA Grapalat" w:cs="Sylfaen"/>
                <w:sz w:val="16"/>
                <w:szCs w:val="16"/>
                <w:lang w:val="hy-AM"/>
              </w:rPr>
              <w:t>Еда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безопасность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w:t>
            </w:r>
            <w:r w:rsidRPr="00AE56D0">
              <w:rPr>
                <w:rFonts w:ascii="GHEA Grapalat" w:hAnsi="GHEA Grapalat" w:cs="Arial"/>
                <w:sz w:val="16"/>
                <w:szCs w:val="16"/>
                <w:lang w:val="hy-AM"/>
              </w:rPr>
              <w:t>»</w:t>
            </w:r>
            <w:r w:rsidRPr="00AE56D0">
              <w:rPr>
                <w:rFonts w:ascii="GHEA Grapalat" w:hAnsi="GHEA Grapalat" w:cs="Sylfaen"/>
                <w:sz w:val="16"/>
                <w:szCs w:val="16"/>
                <w:lang w:val="hy-AM"/>
              </w:rPr>
              <w:t>РА: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закона</w:t>
            </w:r>
            <w:r w:rsidRPr="00AE56D0">
              <w:rPr>
                <w:rFonts w:ascii="GHEA Grapalat" w:hAnsi="GHEA Grapalat" w:cs="Arial"/>
                <w:sz w:val="16"/>
                <w:szCs w:val="16"/>
                <w:lang w:val="hy-AM"/>
              </w:rPr>
              <w:t>9-</w:t>
            </w:r>
            <w:r w:rsidRPr="00AE56D0">
              <w:rPr>
                <w:rFonts w:ascii="GHEA Grapalat" w:hAnsi="GHEA Grapalat" w:cs="Sylfaen"/>
                <w:sz w:val="16"/>
                <w:szCs w:val="16"/>
                <w:lang w:val="hy-AM"/>
              </w:rPr>
              <w:t>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статьи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и:</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отмеченный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быть</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Евразийский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экономический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союз</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в этом районе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обращение</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объединенный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со знаком</w:t>
            </w:r>
            <w:r w:rsidRPr="00AE56D0">
              <w:rPr>
                <w:rFonts w:ascii="GHEA Grapalat" w:hAnsi="GHEA Grapalat" w:cs="Arial"/>
                <w:sz w:val="16"/>
                <w:szCs w:val="16"/>
                <w:lang w:val="hy-AM"/>
              </w:rPr>
              <w:t>:</w:t>
            </w:r>
            <w:r w:rsidRPr="00AE56D0">
              <w:rPr>
                <w:rFonts w:ascii="GHEA Grapalat" w:hAnsi="GHEA Grapalat" w:cs="Sylfaen"/>
                <w:sz w:val="16"/>
                <w:szCs w:val="16"/>
                <w:lang w:val="hy-AM"/>
              </w:rPr>
              <w:t>Маркировка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rPr>
            </w:pPr>
            <w:r>
              <w:rPr>
                <w:rFonts w:ascii="GHEA Grapalat" w:hAnsi="GHEA Grapalat" w:cs="Calibri"/>
                <w:color w:val="000000"/>
                <w:sz w:val="20"/>
                <w:szCs w:val="20"/>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rPr>
                <w:rFonts w:ascii="GHEA Grapalat" w:hAnsi="GHEA Grapalat"/>
                <w:sz w:val="20"/>
              </w:rPr>
            </w:pPr>
            <w:r>
              <w:rPr>
                <w:rFonts w:ascii="GHEA Grapalat" w:hAnsi="GHEA Grapalat"/>
                <w:sz w:val="20"/>
              </w:rPr>
              <w:t>252000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rPr>
                <w:rFonts w:ascii="GHEA Grapalat" w:hAnsi="GHEA Grapalat"/>
                <w:sz w:val="20"/>
              </w:rPr>
            </w:pPr>
            <w:r>
              <w:rPr>
                <w:rFonts w:ascii="GHEA Grapalat" w:hAnsi="GHEA Grapalat" w:cs="Calibri"/>
                <w:color w:val="000000"/>
                <w:sz w:val="16"/>
                <w:szCs w:val="16"/>
              </w:rPr>
              <w:t>600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jc w:val="center"/>
              <w:rPr>
                <w:rFonts w:ascii="GHEA Grapalat" w:hAnsi="GHEA Grapalat"/>
                <w:sz w:val="20"/>
              </w:rPr>
            </w:pPr>
            <w:r>
              <w:rPr>
                <w:rFonts w:ascii="GHEA Grapalat" w:hAnsi="GHEA Grapalat" w:cs="Calibri"/>
                <w:color w:val="000000"/>
                <w:sz w:val="16"/>
                <w:szCs w:val="16"/>
              </w:rPr>
              <w:t>600</w:t>
            </w:r>
          </w:p>
        </w:tc>
        <w:tc>
          <w:tcPr>
            <w:tcW w:w="151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sz w:val="16"/>
                <w:szCs w:val="16"/>
                <w:lang w:val="hy-AM"/>
              </w:rPr>
              <w:t xml:space="preserve">После вступления договора в силу до последнего рабочего дня, </w:t>
            </w:r>
            <w:r w:rsidRPr="00AE56D0">
              <w:rPr>
                <w:rFonts w:ascii="GHEA Grapalat" w:hAnsi="GHEA Grapalat" w:cs="Sylfaen"/>
                <w:sz w:val="16"/>
                <w:szCs w:val="16"/>
                <w:lang w:val="hy-AM"/>
              </w:rPr>
              <w:lastRenderedPageBreak/>
              <w:t>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sidRPr="00AE56D0">
              <w:rPr>
                <w:rFonts w:ascii="GHEA Grapalat" w:hAnsi="GHEA Grapalat"/>
                <w:sz w:val="20"/>
              </w:rPr>
              <w:lastRenderedPageBreak/>
              <w:t>6</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15531100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20"/>
                <w:szCs w:val="20"/>
              </w:rPr>
              <w:t>Масло</w:t>
            </w:r>
            <w:r w:rsidRPr="00AE56D0">
              <w:rPr>
                <w:rFonts w:ascii="GHEA Grapalat" w:hAnsi="GHEA Grapalat"/>
                <w:color w:val="000000"/>
                <w:sz w:val="20"/>
                <w:szCs w:val="20"/>
              </w:rPr>
              <w:t xml:space="preserve"> </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014F4F" w:rsidRDefault="00CC3ED0" w:rsidP="003A1E7D">
            <w:pPr>
              <w:rPr>
                <w:rFonts w:ascii="GHEA Grapalat" w:hAnsi="GHEA Grapalat"/>
                <w:color w:val="000000"/>
                <w:sz w:val="18"/>
                <w:szCs w:val="18"/>
                <w:lang w:val="hy-AM"/>
              </w:rPr>
            </w:pPr>
            <w:r w:rsidRPr="00AE56D0">
              <w:rPr>
                <w:rFonts w:ascii="GHEA Grapalat" w:hAnsi="GHEA Grapalat" w:cs="Sylfaen"/>
                <w:color w:val="000000"/>
                <w:sz w:val="18"/>
                <w:szCs w:val="18"/>
                <w:lang w:val="hy-AM"/>
              </w:rPr>
              <w:t>Сливочный крем / Упаковка:</w:t>
            </w:r>
            <w:r w:rsidRPr="00AE56D0">
              <w:rPr>
                <w:rFonts w:ascii="GHEA Grapalat" w:hAnsi="GHEA Grapalat" w:cs="Sylfaen"/>
                <w:b/>
                <w:color w:val="000000" w:themeColor="text1"/>
                <w:sz w:val="18"/>
                <w:szCs w:val="18"/>
                <w:lang w:val="hy-AM"/>
              </w:rPr>
              <w:t>до 25 кг</w:t>
            </w:r>
            <w:r w:rsidRPr="00AE56D0">
              <w:rPr>
                <w:rFonts w:ascii="GHEA Grapalat" w:hAnsi="GHEA Grapalat" w:cs="Sylfaen"/>
                <w:color w:val="000000"/>
                <w:sz w:val="18"/>
                <w:szCs w:val="18"/>
                <w:lang w:val="hy-AM"/>
              </w:rPr>
              <w:t>/по сообщению клиента/;</w:t>
            </w:r>
            <w:r w:rsidRPr="00AE56D0">
              <w:rPr>
                <w:rFonts w:ascii="GHEA Grapalat" w:hAnsi="GHEA Grapalat" w:cs="Sylfaen"/>
                <w:color w:val="000000" w:themeColor="text1"/>
                <w:sz w:val="18"/>
                <w:szCs w:val="18"/>
                <w:lang w:val="hy-AM"/>
              </w:rPr>
              <w:t xml:space="preserve"> </w:t>
            </w:r>
            <w:r w:rsidRPr="00AE56D0">
              <w:rPr>
                <w:rFonts w:ascii="GHEA Grapalat" w:hAnsi="GHEA Grapalat" w:cs="Sylfaen"/>
                <w:color w:val="000000"/>
                <w:sz w:val="18"/>
                <w:szCs w:val="18"/>
                <w:lang w:val="hy-AM"/>
              </w:rPr>
              <w:t xml:space="preserve">заводские в картонных коробках, жир молочный, жирность - не менее 82,9%, качественный, свежий, влага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w:t>
            </w:r>
            <w:r w:rsidRPr="00AE56D0">
              <w:rPr>
                <w:rFonts w:ascii="GHEA Grapalat" w:hAnsi="GHEA Grapalat" w:cs="Sylfaen"/>
                <w:color w:val="000000"/>
                <w:sz w:val="18"/>
                <w:szCs w:val="18"/>
                <w:lang w:val="hy-AM"/>
              </w:rPr>
              <w:lastRenderedPageBreak/>
              <w:t>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Маркировка: разборчивая.Техническая при поставках продуктов питания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p w:rsidR="00CC3ED0" w:rsidRPr="00014F4F" w:rsidRDefault="00CC3ED0" w:rsidP="003A1E7D">
            <w:pPr>
              <w:rPr>
                <w:rFonts w:ascii="GHEA Grapalat" w:hAnsi="GHEA Grapalat"/>
                <w:color w:val="000000"/>
                <w:sz w:val="18"/>
                <w:szCs w:val="18"/>
                <w:lang w:val="hy-AM"/>
              </w:rPr>
            </w:pPr>
          </w:p>
          <w:p w:rsidR="00CC3ED0" w:rsidRPr="00014F4F" w:rsidRDefault="00CC3ED0" w:rsidP="003A1E7D">
            <w:pPr>
              <w:rPr>
                <w:rFonts w:ascii="GHEA Grapalat" w:hAnsi="GHEA Grapalat"/>
                <w:sz w:val="20"/>
                <w:lang w:val="hy-AM"/>
              </w:rPr>
            </w:pP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lang w:val="hy-AM"/>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rPr>
                <w:rFonts w:ascii="GHEA Grapalat" w:hAnsi="GHEA Grapalat"/>
                <w:sz w:val="20"/>
              </w:rPr>
            </w:pPr>
            <w:r>
              <w:rPr>
                <w:rFonts w:ascii="GHEA Grapalat" w:hAnsi="GHEA Grapalat" w:cs="Calibri"/>
                <w:color w:val="000000"/>
                <w:sz w:val="20"/>
                <w:szCs w:val="20"/>
              </w:rPr>
              <w:t>4700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rPr>
                <w:rFonts w:ascii="GHEA Grapalat" w:hAnsi="GHEA Grapalat"/>
                <w:sz w:val="20"/>
              </w:rPr>
            </w:pPr>
            <w:r>
              <w:rPr>
                <w:rFonts w:ascii="GHEA Grapalat" w:hAnsi="GHEA Grapalat"/>
                <w:sz w:val="20"/>
              </w:rPr>
              <w:t>1880000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jc w:val="center"/>
              <w:rPr>
                <w:rFonts w:ascii="GHEA Grapalat" w:hAnsi="GHEA Grapalat"/>
                <w:sz w:val="20"/>
              </w:rPr>
            </w:pPr>
            <w:r>
              <w:rPr>
                <w:rFonts w:ascii="GHEA Grapalat" w:hAnsi="GHEA Grapalat" w:cs="Calibri"/>
                <w:color w:val="000000"/>
                <w:sz w:val="16"/>
                <w:szCs w:val="16"/>
              </w:rPr>
              <w:t>400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2B4896" w:rsidRDefault="00CC3ED0" w:rsidP="003A1E7D">
            <w:pPr>
              <w:jc w:val="center"/>
              <w:rPr>
                <w:rFonts w:ascii="GHEA Grapalat" w:hAnsi="GHEA Grapalat"/>
                <w:sz w:val="20"/>
              </w:rPr>
            </w:pPr>
            <w:r>
              <w:rPr>
                <w:rFonts w:ascii="GHEA Grapalat" w:hAnsi="GHEA Grapalat" w:cs="Calibri"/>
                <w:color w:val="000000"/>
                <w:sz w:val="16"/>
                <w:szCs w:val="16"/>
              </w:rPr>
              <w:t>400</w:t>
            </w:r>
          </w:p>
        </w:tc>
        <w:tc>
          <w:tcPr>
            <w:tcW w:w="151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Pr>
                <w:rFonts w:ascii="GHEA Grapalat" w:hAnsi="GHEA Grapalat"/>
                <w:sz w:val="20"/>
              </w:rPr>
              <w:lastRenderedPageBreak/>
              <w:t>10</w:t>
            </w:r>
          </w:p>
        </w:tc>
        <w:tc>
          <w:tcPr>
            <w:tcW w:w="1260" w:type="dxa"/>
            <w:shd w:val="clear" w:color="auto" w:fill="auto"/>
          </w:tcPr>
          <w:p w:rsidR="00CC3ED0" w:rsidRPr="003906F1" w:rsidRDefault="00CC3ED0" w:rsidP="003A1E7D">
            <w:pPr>
              <w:rPr>
                <w:rFonts w:ascii="GHEA Grapalat" w:hAnsi="GHEA Grapalat"/>
                <w:color w:val="000000"/>
                <w:sz w:val="20"/>
                <w:szCs w:val="20"/>
              </w:rPr>
            </w:pPr>
            <w:r>
              <w:rPr>
                <w:rFonts w:ascii="GHEA Grapalat" w:hAnsi="GHEA Grapalat"/>
                <w:color w:val="000000"/>
                <w:sz w:val="20"/>
                <w:szCs w:val="20"/>
              </w:rPr>
              <w:t>15331153</w:t>
            </w:r>
          </w:p>
        </w:tc>
        <w:tc>
          <w:tcPr>
            <w:tcW w:w="1170" w:type="dxa"/>
            <w:shd w:val="clear" w:color="auto" w:fill="auto"/>
          </w:tcPr>
          <w:p w:rsidR="00CC3ED0" w:rsidRPr="003906F1" w:rsidRDefault="00CC3ED0" w:rsidP="003A1E7D">
            <w:pPr>
              <w:rPr>
                <w:rFonts w:ascii="GHEA Grapalat" w:hAnsi="GHEA Grapalat" w:cs="Sylfaen"/>
                <w:color w:val="000000"/>
                <w:sz w:val="20"/>
                <w:szCs w:val="20"/>
              </w:rPr>
            </w:pPr>
            <w:r>
              <w:rPr>
                <w:rFonts w:ascii="GHEA Grapalat" w:hAnsi="GHEA Grapalat" w:cs="Sylfaen"/>
                <w:color w:val="000000"/>
                <w:sz w:val="20"/>
                <w:szCs w:val="20"/>
              </w:rPr>
              <w:t>Чечевица</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cs="Sylfaen"/>
                <w:color w:val="000000"/>
                <w:sz w:val="18"/>
                <w:szCs w:val="18"/>
                <w:lang w:val="hy-AM"/>
              </w:rPr>
            </w:pPr>
            <w:r w:rsidRPr="007816EA">
              <w:rPr>
                <w:rFonts w:ascii="Sylfaen" w:hAnsi="Sylfaen" w:cs="Sylfaen"/>
                <w:color w:val="000000"/>
                <w:sz w:val="18"/>
                <w:szCs w:val="18"/>
                <w:lang w:val="hy-AM"/>
              </w:rPr>
              <w:t>Чечевица</w:t>
            </w:r>
            <w:r w:rsidRPr="007816EA">
              <w:rPr>
                <w:rFonts w:ascii="Arial AM" w:hAnsi="Arial AM"/>
                <w:color w:val="000000"/>
                <w:sz w:val="18"/>
                <w:szCs w:val="18"/>
                <w:lang w:val="hy-AM"/>
              </w:rPr>
              <w:t xml:space="preserve">  1-</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сорт</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13213-77</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17D8F">
              <w:rPr>
                <w:rFonts w:ascii="Sylfaen" w:hAnsi="Sylfaen" w:cs="Sylfaen"/>
                <w:b/>
                <w:color w:val="000000" w:themeColor="text1"/>
                <w:sz w:val="18"/>
                <w:szCs w:val="18"/>
                <w:lang w:val="hy-AM"/>
              </w:rPr>
              <w:t>Упаковка:</w:t>
            </w:r>
            <w:r w:rsidRPr="00717D8F">
              <w:rPr>
                <w:rFonts w:ascii="Arial AM" w:hAnsi="Arial AM"/>
                <w:b/>
                <w:color w:val="000000" w:themeColor="text1"/>
                <w:sz w:val="18"/>
                <w:szCs w:val="18"/>
                <w:lang w:val="hy-AM"/>
              </w:rPr>
              <w:t xml:space="preserve"> </w:t>
            </w:r>
            <w:r w:rsidRPr="00717D8F">
              <w:rPr>
                <w:rFonts w:ascii="Sylfaen" w:hAnsi="Sylfaen" w:cs="Sylfaen"/>
                <w:b/>
                <w:color w:val="000000" w:themeColor="text1"/>
                <w:sz w:val="18"/>
                <w:szCs w:val="18"/>
                <w:lang w:val="hy-AM"/>
              </w:rPr>
              <w:t>максимум</w:t>
            </w:r>
            <w:r w:rsidRPr="00717D8F">
              <w:rPr>
                <w:rFonts w:ascii="Arial AM" w:hAnsi="Arial AM"/>
                <w:b/>
                <w:color w:val="000000" w:themeColor="text1"/>
                <w:sz w:val="18"/>
                <w:szCs w:val="18"/>
                <w:lang w:val="hy-AM"/>
              </w:rPr>
              <w:t>5:00</w:t>
            </w:r>
            <w:r w:rsidRPr="00717D8F">
              <w:rPr>
                <w:rFonts w:ascii="Sylfaen" w:hAnsi="Sylfaen" w:cs="Sylfaen"/>
                <w:b/>
                <w:color w:val="000000" w:themeColor="text1"/>
                <w:sz w:val="18"/>
                <w:szCs w:val="18"/>
                <w:lang w:val="hy-AM"/>
              </w:rPr>
              <w:t>кг или 25 кг</w:t>
            </w:r>
            <w:r w:rsidRPr="00717D8F">
              <w:rPr>
                <w:rFonts w:ascii="Arial AM" w:hAnsi="Arial AM"/>
                <w:color w:val="000000" w:themeColor="text1"/>
                <w:sz w:val="18"/>
                <w:szCs w:val="18"/>
                <w:lang w:val="hy-AM"/>
              </w:rPr>
              <w:t>:</w:t>
            </w:r>
            <w:r w:rsidRPr="007816EA">
              <w:rPr>
                <w:rFonts w:ascii="Sylfaen" w:hAnsi="Sylfaen" w:cs="Sylfaen"/>
                <w:color w:val="000000"/>
                <w:sz w:val="18"/>
                <w:szCs w:val="18"/>
                <w:lang w:val="hy-AM"/>
              </w:rPr>
              <w:t>гомосексуал</w:t>
            </w:r>
            <w:r w:rsidRPr="007816EA">
              <w:rPr>
                <w:rFonts w:ascii="Arial AM" w:hAnsi="Arial AM"/>
                <w:color w:val="000000"/>
                <w:sz w:val="18"/>
                <w:szCs w:val="18"/>
                <w:lang w:val="hy-AM"/>
              </w:rPr>
              <w:t>,</w:t>
            </w:r>
            <w:r w:rsidRPr="007816EA">
              <w:rPr>
                <w:rFonts w:ascii="Sylfaen" w:hAnsi="Sylfaen" w:cs="Sylfaen"/>
                <w:color w:val="000000"/>
                <w:sz w:val="18"/>
                <w:szCs w:val="18"/>
                <w:lang w:val="hy-AM"/>
              </w:rPr>
              <w:t>темный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цвет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откалиброван по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середина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размер</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15,5%</w:t>
            </w:r>
            <w:r w:rsidRPr="007816EA">
              <w:rPr>
                <w:rFonts w:ascii="Sylfaen" w:hAnsi="Sylfaen" w:cs="Sylfaen"/>
                <w:color w:val="000000"/>
                <w:sz w:val="18"/>
                <w:szCs w:val="18"/>
                <w:lang w:val="hy-AM"/>
              </w:rPr>
              <w:t>почему?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запланировано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полиэтилен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пленкой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маркировкой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18:00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 xml:space="preserve">2012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подтвержденный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874:</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зерна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015/2011)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CC3ED0" w:rsidRPr="003906F1" w:rsidRDefault="00CC3ED0" w:rsidP="003A1E7D">
            <w:pPr>
              <w:jc w:val="center"/>
              <w:rPr>
                <w:rFonts w:ascii="GHEA Grapalat" w:hAnsi="GHEA Grapalat" w:cs="Sylfaen"/>
                <w:sz w:val="20"/>
                <w:szCs w:val="20"/>
              </w:rPr>
            </w:pPr>
            <w:r>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cs="Calibri"/>
                <w:color w:val="000000"/>
                <w:sz w:val="20"/>
                <w:szCs w:val="20"/>
              </w:rPr>
            </w:pPr>
            <w:r>
              <w:rPr>
                <w:rFonts w:ascii="GHEA Grapalat" w:hAnsi="GHEA Grapalat" w:cs="Calibri"/>
                <w:color w:val="000000"/>
                <w:sz w:val="20"/>
                <w:szCs w:val="20"/>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sz w:val="20"/>
              </w:rPr>
            </w:pPr>
            <w:r>
              <w:rPr>
                <w:rFonts w:ascii="GHEA Grapalat" w:hAnsi="GHEA Grapalat"/>
                <w:sz w:val="20"/>
              </w:rPr>
              <w:t>117000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180</w:t>
            </w:r>
          </w:p>
        </w:tc>
        <w:tc>
          <w:tcPr>
            <w:tcW w:w="1137" w:type="dxa"/>
            <w:tcBorders>
              <w:top w:val="single" w:sz="4" w:space="0" w:color="auto"/>
              <w:left w:val="nil"/>
              <w:bottom w:val="single" w:sz="4" w:space="0" w:color="auto"/>
              <w:right w:val="nil"/>
            </w:tcBorders>
          </w:tcPr>
          <w:p w:rsidR="00CC3ED0" w:rsidRPr="000B2BCD" w:rsidRDefault="00CC3ED0" w:rsidP="003A1E7D">
            <w:pPr>
              <w:rPr>
                <w:rFonts w:ascii="Sylfaen" w:hAnsi="Sylfaen"/>
                <w:sz w:val="20"/>
                <w:szCs w:val="20"/>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180</w:t>
            </w:r>
          </w:p>
        </w:tc>
        <w:tc>
          <w:tcPr>
            <w:tcW w:w="1510" w:type="dxa"/>
            <w:shd w:val="clear" w:color="auto" w:fill="auto"/>
          </w:tcPr>
          <w:p w:rsidR="00CC3ED0" w:rsidRPr="00AE56D0" w:rsidRDefault="00CC3ED0" w:rsidP="003A1E7D">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sidRPr="00AE56D0">
              <w:rPr>
                <w:rFonts w:ascii="GHEA Grapalat" w:hAnsi="GHEA Grapalat"/>
                <w:sz w:val="20"/>
              </w:rPr>
              <w:lastRenderedPageBreak/>
              <w:t>15:</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15111120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20"/>
                <w:szCs w:val="20"/>
              </w:rPr>
              <w:t>Говядина</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мясо</w:t>
            </w:r>
            <w:r w:rsidRPr="00AE56D0">
              <w:rPr>
                <w:rFonts w:ascii="GHEA Grapalat" w:hAnsi="GHEA Grapalat"/>
                <w:color w:val="000000"/>
                <w:sz w:val="20"/>
                <w:szCs w:val="20"/>
              </w:rPr>
              <w:t xml:space="preserve"> </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говядина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местный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мягкий</w:t>
            </w:r>
            <w:r w:rsidRPr="00AE56D0">
              <w:rPr>
                <w:rFonts w:ascii="GHEA Grapalat" w:hAnsi="GHEA Grapalat"/>
                <w:color w:val="000000"/>
                <w:sz w:val="18"/>
                <w:szCs w:val="18"/>
                <w:lang w:val="hy-AM"/>
              </w:rPr>
              <w:t xml:space="preserve">  бойня</w:t>
            </w:r>
            <w:r w:rsidRPr="00AE56D0">
              <w:rPr>
                <w:rFonts w:ascii="GHEA Grapalat" w:hAnsi="GHEA Grapalat" w:cs="Arial"/>
                <w:color w:val="000000"/>
                <w:sz w:val="18"/>
                <w:szCs w:val="18"/>
                <w:lang w:val="hy-AM"/>
              </w:rPr>
              <w:t>источник</w:t>
            </w:r>
            <w:r w:rsidRPr="00AE56D0">
              <w:rPr>
                <w:rFonts w:ascii="GHEA Grapalat" w:hAnsi="GHEA Grapalat" w:cs="Sylfaen"/>
                <w:color w:val="000000"/>
                <w:sz w:val="18"/>
                <w:szCs w:val="18"/>
                <w:lang w:val="hy-AM"/>
              </w:rPr>
              <w:t>пропорционально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разделенный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замороженный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жирный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хорошо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развитый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мышцами</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хранится</w:t>
            </w:r>
            <w:r w:rsidRPr="00AE56D0">
              <w:rPr>
                <w:rFonts w:ascii="GHEA Grapalat" w:hAnsi="GHEA Grapalat"/>
                <w:color w:val="000000"/>
                <w:sz w:val="18"/>
                <w:szCs w:val="18"/>
                <w:lang w:val="hy-AM"/>
              </w:rPr>
              <w:t>0:</w:t>
            </w:r>
            <w:r w:rsidRPr="00AE56D0">
              <w:rPr>
                <w:rFonts w:ascii="GHEA Grapalat" w:hAnsi="GHEA Grapalat" w:cs="Sylfaen"/>
                <w:color w:val="000000"/>
                <w:sz w:val="18"/>
                <w:szCs w:val="18"/>
                <w:lang w:val="hy-AM"/>
              </w:rPr>
              <w:t>ой</w:t>
            </w:r>
            <w:r w:rsidRPr="00AE56D0">
              <w:rPr>
                <w:rFonts w:ascii="GHEA Grapalat" w:hAnsi="GHEA Grapalat"/>
                <w:color w:val="000000"/>
                <w:sz w:val="18"/>
                <w:szCs w:val="18"/>
                <w:lang w:val="hy-AM"/>
              </w:rPr>
              <w:t>С -</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4:</w:t>
            </w:r>
            <w:r w:rsidRPr="00AE56D0">
              <w:rPr>
                <w:rFonts w:ascii="GHEA Grapalat" w:hAnsi="GHEA Grapalat" w:cs="Sylfaen"/>
                <w:color w:val="000000"/>
                <w:sz w:val="18"/>
                <w:szCs w:val="18"/>
                <w:lang w:val="hy-AM"/>
              </w:rPr>
              <w:t>ой</w:t>
            </w:r>
            <w:r w:rsidRPr="00AE56D0">
              <w:rPr>
                <w:rFonts w:ascii="GHEA Grapalat" w:hAnsi="GHEA Grapalat"/>
                <w:color w:val="000000"/>
                <w:sz w:val="18"/>
                <w:szCs w:val="18"/>
                <w:lang w:val="hy-AM"/>
              </w:rPr>
              <w:t>С:</w:t>
            </w:r>
            <w:r w:rsidRPr="00AE56D0">
              <w:rPr>
                <w:rFonts w:ascii="GHEA Grapalat" w:hAnsi="GHEA Grapalat" w:cs="Sylfaen"/>
                <w:color w:val="000000"/>
                <w:sz w:val="18"/>
                <w:szCs w:val="18"/>
                <w:lang w:val="hy-AM"/>
              </w:rPr>
              <w:t>температура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в 6</w:t>
            </w:r>
            <w:r w:rsidRPr="00AE56D0">
              <w:rPr>
                <w:rFonts w:ascii="GHEA Grapalat" w:hAnsi="GHEA Grapalat" w:cs="Sylfaen"/>
                <w:color w:val="000000"/>
                <w:sz w:val="18"/>
                <w:szCs w:val="18"/>
                <w:lang w:val="hy-AM"/>
              </w:rPr>
              <w:t>час:</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 я:</w:t>
            </w:r>
            <w:r w:rsidRPr="00AE56D0">
              <w:rPr>
                <w:rFonts w:ascii="GHEA Grapalat" w:hAnsi="GHEA Grapalat" w:cs="Sylfaen"/>
                <w:color w:val="000000"/>
                <w:sz w:val="18"/>
                <w:szCs w:val="18"/>
                <w:lang w:val="hy-AM"/>
              </w:rPr>
              <w:t>плодородия</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замороженный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замороженный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Эринге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поверхность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 должен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влажный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соотношение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соответственно</w:t>
            </w:r>
            <w:r w:rsidRPr="00AE56D0">
              <w:rPr>
                <w:rFonts w:ascii="GHEA Grapalat" w:hAnsi="GHEA Grapalat"/>
                <w:color w:val="000000"/>
                <w:sz w:val="18"/>
                <w:szCs w:val="18"/>
                <w:lang w:val="hy-AM"/>
              </w:rPr>
              <w:t>0 %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упакованный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тканью</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предвзятостью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марлей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 коробками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полиэтилен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упаковкой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 xml:space="preserve">779-55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70%</w:t>
            </w:r>
            <w:r w:rsidRPr="00AE56D0">
              <w:rPr>
                <w:rFonts w:ascii="GHEA Grapalat" w:hAnsi="GHEA Grapalat" w:cs="Sylfaen"/>
                <w:color w:val="000000"/>
                <w:sz w:val="18"/>
                <w:szCs w:val="18"/>
                <w:lang w:val="hy-AM"/>
              </w:rPr>
              <w:t>Поставлять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мышц</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глубокий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температура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нуждаться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быть</w:t>
            </w:r>
            <w:r w:rsidRPr="00AE56D0">
              <w:rPr>
                <w:rFonts w:ascii="GHEA Grapalat" w:hAnsi="GHEA Grapalat"/>
                <w:color w:val="000000"/>
                <w:sz w:val="18"/>
                <w:szCs w:val="18"/>
                <w:lang w:val="hy-AM"/>
              </w:rPr>
              <w:t>8 часов</w:t>
            </w:r>
            <w:r w:rsidRPr="00AE56D0">
              <w:rPr>
                <w:rFonts w:ascii="GHEA Grapalat" w:hAnsi="GHEA Grapalat" w:cs="Sylfaen"/>
                <w:color w:val="000000"/>
                <w:sz w:val="18"/>
                <w:szCs w:val="18"/>
                <w:lang w:val="hy-AM"/>
              </w:rPr>
              <w:t>степень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высокий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ХСТ:</w:t>
            </w:r>
            <w:r w:rsidRPr="00AE56D0">
              <w:rPr>
                <w:rFonts w:ascii="GHEA Grapalat" w:hAnsi="GHEA Grapalat"/>
                <w:color w:val="000000"/>
                <w:sz w:val="18"/>
                <w:szCs w:val="18"/>
                <w:lang w:val="hy-AM"/>
              </w:rPr>
              <w:t>342-2011</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034/2013)</w:t>
            </w:r>
            <w:r w:rsidRPr="00AE56D0">
              <w:rPr>
                <w:rFonts w:ascii="GHEA Grapalat" w:hAnsi="GHEA Grapalat" w:cs="Sylfaen"/>
                <w:color w:val="000000"/>
                <w:sz w:val="18"/>
                <w:szCs w:val="18"/>
                <w:lang w:val="hy-AM"/>
              </w:rPr>
              <w:t>регламента.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поставки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после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может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заморозить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lang w:val="hy-AM"/>
              </w:rPr>
            </w:pPr>
            <w:r w:rsidRPr="00AE56D0">
              <w:rPr>
                <w:rFonts w:ascii="GHEA Grapalat" w:hAnsi="GHEA Grapalat" w:cs="Calibri"/>
                <w:color w:val="000000"/>
                <w:sz w:val="20"/>
                <w:szCs w:val="20"/>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2150000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500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500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sidRPr="00AE56D0">
              <w:rPr>
                <w:rFonts w:ascii="GHEA Grapalat" w:hAnsi="GHEA Grapalat"/>
                <w:sz w:val="20"/>
              </w:rPr>
              <w:lastRenderedPageBreak/>
              <w:t>16</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15112160</w:t>
            </w:r>
          </w:p>
        </w:tc>
        <w:tc>
          <w:tcPr>
            <w:tcW w:w="1170" w:type="dxa"/>
            <w:shd w:val="clear" w:color="auto" w:fill="auto"/>
          </w:tcPr>
          <w:p w:rsidR="00CC3ED0" w:rsidRPr="00AE56D0" w:rsidRDefault="00CC3ED0" w:rsidP="003A1E7D">
            <w:pPr>
              <w:rPr>
                <w:rFonts w:ascii="GHEA Grapalat" w:hAnsi="GHEA Grapalat"/>
                <w:sz w:val="20"/>
              </w:rPr>
            </w:pPr>
            <w:r w:rsidRPr="00AE56D0">
              <w:rPr>
                <w:rFonts w:ascii="GHEA Grapalat" w:hAnsi="GHEA Grapalat" w:cs="Sylfaen"/>
                <w:color w:val="000000"/>
                <w:sz w:val="20"/>
                <w:szCs w:val="20"/>
                <w:lang w:val="hy-AM"/>
              </w:rPr>
              <w:t>Курица</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грудь</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18"/>
                <w:szCs w:val="18"/>
                <w:lang w:val="hy-AM"/>
              </w:rPr>
              <w:t>Курица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грудь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- 31962-2013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анемичный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пахнет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мягкий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воздухонепроницаемый</w:t>
            </w:r>
            <w:r w:rsidRPr="00AE56D0">
              <w:rPr>
                <w:rFonts w:ascii="GHEA Grapalat" w:hAnsi="GHEA Grapalat"/>
                <w:color w:val="000000"/>
                <w:sz w:val="18"/>
                <w:szCs w:val="18"/>
                <w:lang w:val="hy-AM"/>
              </w:rPr>
              <w:t>, фабрика</w:t>
            </w:r>
            <w:r w:rsidRPr="00AE56D0">
              <w:rPr>
                <w:rFonts w:ascii="GHEA Grapalat" w:hAnsi="GHEA Grapalat" w:cs="Sylfaen"/>
                <w:color w:val="000000"/>
                <w:sz w:val="18"/>
                <w:szCs w:val="18"/>
                <w:lang w:val="hy-AM"/>
              </w:rPr>
              <w:t>упакованный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для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запланировано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контейнеру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слитый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дозе</w:t>
            </w:r>
            <w:r w:rsidRPr="00AE56D0">
              <w:rPr>
                <w:rFonts w:ascii="GHEA Grapalat" w:hAnsi="GHEA Grapalat"/>
                <w:color w:val="000000"/>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Мясо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мясные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034/2013)</w:t>
            </w:r>
            <w:r w:rsidRPr="00AE56D0">
              <w:rPr>
                <w:rFonts w:ascii="GHEA Grapalat" w:hAnsi="GHEA Grapalat" w:cs="Sylfaen"/>
                <w:color w:val="000000"/>
                <w:sz w:val="18"/>
                <w:szCs w:val="18"/>
                <w:lang w:val="hy-AM"/>
              </w:rPr>
              <w:t>регламента.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От получения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после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может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заморозить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rPr>
            </w:pPr>
            <w:r w:rsidRPr="00AE56D0">
              <w:rPr>
                <w:rFonts w:ascii="GHEA Grapalat" w:hAnsi="GHEA Grapalat" w:cs="Calibri"/>
                <w:color w:val="000000"/>
                <w:sz w:val="20"/>
                <w:szCs w:val="20"/>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974400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348</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348</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Pr>
                <w:rFonts w:ascii="GHEA Grapalat" w:hAnsi="GHEA Grapalat"/>
                <w:sz w:val="20"/>
              </w:rPr>
              <w:t>17</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15541200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20"/>
                <w:szCs w:val="20"/>
              </w:rPr>
              <w:t>Сыр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Чанах</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Чанах</w:t>
            </w: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4-6:</w:t>
            </w:r>
            <w:r w:rsidRPr="00AE56D0">
              <w:rPr>
                <w:rFonts w:ascii="GHEA Grapalat" w:hAnsi="GHEA Grapalat" w:cs="Sylfaen"/>
                <w:b/>
                <w:color w:val="000000" w:themeColor="text1"/>
                <w:sz w:val="18"/>
                <w:szCs w:val="18"/>
                <w:lang w:val="hy-AM"/>
              </w:rPr>
              <w:t>кг</w:t>
            </w:r>
            <w:r w:rsidRPr="00AE56D0">
              <w:rPr>
                <w:rFonts w:ascii="GHEA Grapalat" w:hAnsi="GHEA Grapalat"/>
                <w:b/>
                <w:color w:val="000000" w:themeColor="text1"/>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Белый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соленая вода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сыр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 36-40%</w:t>
            </w:r>
            <w:r w:rsidRPr="00AE56D0">
              <w:rPr>
                <w:rFonts w:ascii="GHEA Grapalat" w:hAnsi="GHEA Grapalat" w:cs="Sylfaen"/>
                <w:color w:val="000000"/>
                <w:sz w:val="18"/>
                <w:szCs w:val="18"/>
                <w:lang w:val="hy-AM"/>
              </w:rPr>
              <w:t>с жиром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фабрика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упаковкой.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ХСТ:</w:t>
            </w:r>
            <w:r w:rsidRPr="00AE56D0">
              <w:rPr>
                <w:rFonts w:ascii="GHEA Grapalat" w:hAnsi="GHEA Grapalat"/>
                <w:color w:val="000000"/>
                <w:sz w:val="18"/>
                <w:szCs w:val="18"/>
                <w:lang w:val="hy-AM"/>
              </w:rPr>
              <w:t>377-2016</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7616-85</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идентификация: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в </w:t>
            </w:r>
            <w:r w:rsidRPr="00AE56D0">
              <w:rPr>
                <w:rFonts w:ascii="GHEA Grapalat" w:hAnsi="GHEA Grapalat" w:cs="Sylfaen"/>
                <w:color w:val="000000"/>
                <w:sz w:val="18"/>
                <w:szCs w:val="18"/>
                <w:lang w:val="hy-AM"/>
              </w:rPr>
              <w:lastRenderedPageBreak/>
              <w:t>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021/2011),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rPr>
            </w:pPr>
            <w:r>
              <w:rPr>
                <w:rFonts w:ascii="GHEA Grapalat" w:hAnsi="GHEA Grapalat" w:cs="Calibri"/>
                <w:color w:val="000000"/>
                <w:sz w:val="20"/>
                <w:szCs w:val="20"/>
              </w:rPr>
              <w:t xml:space="preserve">2000 </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200 000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100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100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 xml:space="preserve">После вступления договора в силу до последнего рабочего дня, </w:t>
            </w:r>
            <w:r w:rsidRPr="00AE56D0">
              <w:rPr>
                <w:rFonts w:ascii="GHEA Grapalat" w:hAnsi="GHEA Grapalat" w:cs="Sylfaen"/>
                <w:sz w:val="16"/>
                <w:szCs w:val="16"/>
                <w:lang w:val="hy-AM"/>
              </w:rPr>
              <w:lastRenderedPageBreak/>
              <w:t>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sidRPr="00AE56D0">
              <w:rPr>
                <w:rFonts w:ascii="GHEA Grapalat" w:hAnsi="GHEA Grapalat"/>
                <w:sz w:val="20"/>
              </w:rPr>
              <w:lastRenderedPageBreak/>
              <w:t>18</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15511100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20"/>
                <w:szCs w:val="20"/>
              </w:rPr>
              <w:t>Молоко:</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пастеризованный</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18"/>
                <w:szCs w:val="18"/>
                <w:lang w:val="hy-AM"/>
              </w:rPr>
              <w:t>Пастеризованный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безупречный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3,2%</w:t>
            </w:r>
            <w:r w:rsidRPr="00AE56D0">
              <w:rPr>
                <w:rFonts w:ascii="GHEA Grapalat" w:hAnsi="GHEA Grapalat" w:cs="Sylfaen"/>
                <w:color w:val="000000"/>
                <w:sz w:val="18"/>
                <w:szCs w:val="18"/>
                <w:lang w:val="hy-AM"/>
              </w:rPr>
              <w:t>с жиром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16-210Т</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действительности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 xml:space="preserve">90%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и:</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упаковка: заводская</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картон</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контейнером</w:t>
            </w:r>
            <w:r w:rsidRPr="00AE56D0">
              <w:rPr>
                <w:rFonts w:ascii="GHEA Grapalat" w:hAnsi="GHEA Grapalat"/>
                <w:b/>
                <w:color w:val="000000" w:themeColor="text1"/>
                <w:sz w:val="18"/>
                <w:szCs w:val="18"/>
                <w:lang w:val="hy-AM"/>
              </w:rPr>
              <w:t>, 0,5-1</w:t>
            </w:r>
            <w:r w:rsidRPr="00AE56D0">
              <w:rPr>
                <w:rFonts w:ascii="GHEA Grapalat" w:hAnsi="GHEA Grapalat" w:cs="Sylfaen"/>
                <w:b/>
                <w:color w:val="000000" w:themeColor="text1"/>
                <w:sz w:val="18"/>
                <w:szCs w:val="18"/>
                <w:lang w:val="hy-AM"/>
              </w:rPr>
              <w:t>литр</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контейнер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считать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13277-79</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50</w:t>
            </w:r>
            <w:r w:rsidRPr="00AE56D0">
              <w:rPr>
                <w:rFonts w:ascii="GHEA Grapalat" w:hAnsi="GHEA Grapalat" w:cs="Sylfaen"/>
                <w:color w:val="000000"/>
                <w:sz w:val="18"/>
                <w:szCs w:val="18"/>
                <w:lang w:val="hy-AM"/>
              </w:rPr>
              <w:t>минута</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lastRenderedPageBreak/>
              <w:t>литр</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rPr>
            </w:pPr>
            <w:r w:rsidRPr="00AE56D0">
              <w:rPr>
                <w:rFonts w:ascii="GHEA Grapalat" w:hAnsi="GHEA Grapalat" w:cs="Calibri"/>
                <w:color w:val="000000"/>
                <w:sz w:val="20"/>
                <w:szCs w:val="20"/>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180 000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300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lang w:val="hy-AM"/>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300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sidRPr="00AE56D0">
              <w:rPr>
                <w:rFonts w:ascii="GHEA Grapalat" w:hAnsi="GHEA Grapalat"/>
                <w:sz w:val="20"/>
              </w:rPr>
              <w:lastRenderedPageBreak/>
              <w:t>19</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15551600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20"/>
                <w:szCs w:val="20"/>
              </w:rPr>
              <w:t>Йогурт</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18"/>
                <w:szCs w:val="18"/>
                <w:lang w:val="hy-AM"/>
              </w:rPr>
              <w:t>Йогурт: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ХСТ:</w:t>
            </w:r>
            <w:r w:rsidRPr="00AE56D0">
              <w:rPr>
                <w:rFonts w:ascii="GHEA Grapalat" w:hAnsi="GHEA Grapalat"/>
                <w:color w:val="000000"/>
                <w:sz w:val="18"/>
                <w:szCs w:val="18"/>
                <w:lang w:val="hy-AM"/>
              </w:rPr>
              <w:t>120-2005</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стандарта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индикаторы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Безупречный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готовый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коровы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свежий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полученный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толстый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толстый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молочная кислота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вкус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вкус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цвет</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молочно-белый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кремового цвета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равномерно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массе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нефти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3,2%-</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(90-140)оТ,</w:t>
            </w:r>
            <w:r w:rsidRPr="00AE56D0">
              <w:rPr>
                <w:rFonts w:ascii="GHEA Grapalat" w:hAnsi="GHEA Grapalat" w:cs="Sylfaen"/>
                <w:color w:val="000000"/>
                <w:sz w:val="18"/>
                <w:szCs w:val="18"/>
                <w:lang w:val="hy-AM"/>
              </w:rPr>
              <w:t>сухой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материалов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- 8,1%</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плотность: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смешивание</w:t>
            </w:r>
            <w:r w:rsidRPr="00AE56D0">
              <w:rPr>
                <w:rFonts w:ascii="GHEA Grapalat" w:hAnsi="GHEA Grapalat"/>
                <w:color w:val="000000"/>
                <w:sz w:val="18"/>
                <w:szCs w:val="18"/>
                <w:lang w:val="hy-AM"/>
              </w:rPr>
              <w:t>/200С</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1,028</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см</w:t>
            </w:r>
            <w:r w:rsidRPr="00AE56D0">
              <w:rPr>
                <w:rFonts w:ascii="GHEA Grapalat" w:hAnsi="GHEA Grapalat"/>
                <w:color w:val="000000"/>
                <w:sz w:val="18"/>
                <w:szCs w:val="18"/>
                <w:lang w:val="hy-AM"/>
              </w:rPr>
              <w:t>3,</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фабрика</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к</w:t>
            </w:r>
            <w:r w:rsidRPr="00AE56D0">
              <w:rPr>
                <w:rFonts w:ascii="GHEA Grapalat" w:hAnsi="GHEA Grapalat" w:cs="Sylfaen"/>
                <w:b/>
                <w:color w:val="000000" w:themeColor="text1"/>
                <w:sz w:val="18"/>
                <w:szCs w:val="18"/>
                <w:lang w:val="hy-AM"/>
              </w:rPr>
              <w:t>с:</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без</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контейнер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вес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считать</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воздухонепроницаемый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закрыто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крышкой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10:00</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Примечание: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rPr>
            </w:pPr>
            <w:r w:rsidRPr="00AE56D0">
              <w:rPr>
                <w:rFonts w:ascii="GHEA Grapalat" w:hAnsi="GHEA Grapalat" w:cs="Calibri"/>
                <w:color w:val="000000"/>
                <w:sz w:val="20"/>
                <w:szCs w:val="20"/>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520000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800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800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sidRPr="00AE56D0">
              <w:rPr>
                <w:rFonts w:ascii="GHEA Grapalat" w:hAnsi="GHEA Grapalat"/>
                <w:sz w:val="20"/>
              </w:rPr>
              <w:lastRenderedPageBreak/>
              <w:t>20</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15512000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20"/>
                <w:szCs w:val="20"/>
              </w:rPr>
              <w:t>Кислый</w:t>
            </w:r>
            <w:r w:rsidRPr="00AE56D0">
              <w:rPr>
                <w:rFonts w:ascii="GHEA Grapalat" w:hAnsi="GHEA Grapalat"/>
                <w:color w:val="000000"/>
                <w:sz w:val="20"/>
                <w:szCs w:val="20"/>
              </w:rPr>
              <w:t xml:space="preserve"> </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18"/>
                <w:szCs w:val="18"/>
                <w:lang w:val="hy-AM"/>
              </w:rPr>
              <w:t>Корова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безупречный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из молока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содержание жира</w:t>
            </w:r>
            <w:r w:rsidRPr="00AE56D0">
              <w:rPr>
                <w:rFonts w:ascii="GHEA Grapalat" w:hAnsi="GHEA Grapalat"/>
                <w:color w:val="000000"/>
                <w:sz w:val="18"/>
                <w:szCs w:val="18"/>
                <w:lang w:val="hy-AM"/>
              </w:rPr>
              <w:t>- 18%,</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 65-100 0Т</w:t>
            </w:r>
            <w:r w:rsidRPr="00AE56D0">
              <w:rPr>
                <w:rFonts w:ascii="GHEA Grapalat" w:hAnsi="GHEA Grapalat"/>
                <w:b/>
                <w:color w:val="FF0000"/>
                <w:sz w:val="18"/>
                <w:szCs w:val="18"/>
                <w:lang w:val="hy-AM"/>
              </w:rPr>
              <w:t>,</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фабрика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воздухонепроницаемый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закрыто</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к</w:t>
            </w:r>
            <w:r w:rsidRPr="00AE56D0">
              <w:rPr>
                <w:rFonts w:ascii="GHEA Grapalat" w:hAnsi="GHEA Grapalat" w:cs="Sylfaen"/>
                <w:b/>
                <w:color w:val="000000" w:themeColor="text1"/>
                <w:sz w:val="18"/>
                <w:szCs w:val="18"/>
                <w:lang w:val="hy-AM"/>
              </w:rPr>
              <w:t>с:</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без</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контейнер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вес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считать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7:00</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31452-2012</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rPr>
                <w:rFonts w:ascii="GHEA Grapalat" w:hAnsi="GHEA Grapalat"/>
                <w:sz w:val="20"/>
              </w:rPr>
            </w:pPr>
            <w:r w:rsidRPr="00AE56D0">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CC3ED0">
            <w:pPr>
              <w:rPr>
                <w:rFonts w:ascii="GHEA Grapalat" w:hAnsi="GHEA Grapalat"/>
                <w:sz w:val="20"/>
              </w:rPr>
            </w:pPr>
            <w:r w:rsidRPr="00AE56D0">
              <w:rPr>
                <w:rFonts w:ascii="GHEA Grapalat" w:hAnsi="GHEA Grapalat" w:cs="Calibri"/>
                <w:color w:val="000000"/>
                <w:sz w:val="20"/>
                <w:szCs w:val="20"/>
              </w:rPr>
              <w:t xml:space="preserve">1800 </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180 000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100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100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3A1E7D">
            <w:pPr>
              <w:ind w:left="360"/>
              <w:rPr>
                <w:rFonts w:ascii="GHEA Grapalat" w:hAnsi="GHEA Grapalat"/>
                <w:sz w:val="20"/>
              </w:rPr>
            </w:pPr>
            <w:r w:rsidRPr="00AE56D0">
              <w:rPr>
                <w:rFonts w:ascii="GHEA Grapalat" w:hAnsi="GHEA Grapalat"/>
                <w:sz w:val="20"/>
              </w:rPr>
              <w:t>21</w:t>
            </w:r>
            <w:r w:rsidRPr="00AE56D0">
              <w:rPr>
                <w:rFonts w:ascii="GHEA Grapalat" w:hAnsi="GHEA Grapalat"/>
                <w:sz w:val="20"/>
              </w:rPr>
              <w:lastRenderedPageBreak/>
              <w:t>00</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lastRenderedPageBreak/>
              <w:t>15542100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20"/>
                <w:szCs w:val="20"/>
              </w:rPr>
              <w:t>Творог</w:t>
            </w:r>
            <w:r w:rsidRPr="00AE56D0">
              <w:rPr>
                <w:rFonts w:ascii="GHEA Grapalat" w:hAnsi="GHEA Grapalat"/>
                <w:color w:val="000000"/>
                <w:sz w:val="20"/>
                <w:szCs w:val="20"/>
              </w:rPr>
              <w:t xml:space="preserve"> </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 xml:space="preserve">РА или </w:t>
            </w:r>
            <w:r>
              <w:rPr>
                <w:rFonts w:ascii="GHEA Grapalat" w:hAnsi="GHEA Grapalat"/>
                <w:sz w:val="20"/>
              </w:rPr>
              <w:lastRenderedPageBreak/>
              <w:t>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themeColor="text1"/>
                <w:sz w:val="18"/>
                <w:szCs w:val="18"/>
                <w:lang w:val="hy-AM"/>
              </w:rPr>
              <w:lastRenderedPageBreak/>
              <w:t>Творог</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коровы</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безупречный</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из молока</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нефти</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содержание</w:t>
            </w:r>
            <w:r w:rsidRPr="00AE56D0">
              <w:rPr>
                <w:rFonts w:ascii="GHEA Grapalat" w:hAnsi="GHEA Grapalat"/>
                <w:color w:val="000000" w:themeColor="text1"/>
                <w:sz w:val="18"/>
                <w:szCs w:val="18"/>
                <w:lang w:val="hy-AM"/>
              </w:rPr>
              <w:t xml:space="preserve">  </w:t>
            </w:r>
            <w:r w:rsidRPr="00AE56D0">
              <w:rPr>
                <w:rFonts w:ascii="GHEA Grapalat" w:hAnsi="GHEA Grapalat"/>
                <w:color w:val="000000" w:themeColor="text1"/>
                <w:sz w:val="18"/>
                <w:szCs w:val="18"/>
                <w:lang w:val="hy-AM"/>
              </w:rPr>
              <w:lastRenderedPageBreak/>
              <w:t>9%,</w:t>
            </w:r>
            <w:r w:rsidRPr="00AE56D0">
              <w:rPr>
                <w:rFonts w:ascii="GHEA Grapalat" w:hAnsi="GHEA Grapalat" w:cs="Sylfaen"/>
                <w:color w:val="000000" w:themeColor="text1"/>
                <w:sz w:val="18"/>
                <w:szCs w:val="18"/>
                <w:lang w:val="hy-AM"/>
              </w:rPr>
              <w:t>кислотность</w:t>
            </w:r>
            <w:r w:rsidRPr="00AE56D0">
              <w:rPr>
                <w:rFonts w:ascii="GHEA Grapalat" w:hAnsi="GHEA Grapalat"/>
                <w:color w:val="000000" w:themeColor="text1"/>
                <w:sz w:val="18"/>
                <w:szCs w:val="18"/>
                <w:lang w:val="hy-AM"/>
              </w:rPr>
              <w:t>210-240</w:t>
            </w:r>
            <w:r w:rsidRPr="00AE56D0">
              <w:rPr>
                <w:rFonts w:ascii="GHEA Grapalat" w:hAnsi="GHEA Grapalat" w:cs="Arial AM"/>
                <w:color w:val="000000" w:themeColor="text1"/>
                <w:sz w:val="18"/>
                <w:szCs w:val="18"/>
                <w:lang w:val="hy-AM"/>
              </w:rPr>
              <w:t>°:</w:t>
            </w:r>
            <w:r w:rsidRPr="00AE56D0">
              <w:rPr>
                <w:rFonts w:ascii="GHEA Grapalat" w:hAnsi="GHEA Grapalat"/>
                <w:color w:val="000000" w:themeColor="text1"/>
                <w:sz w:val="18"/>
                <w:szCs w:val="18"/>
                <w:lang w:val="hy-AM"/>
              </w:rPr>
              <w:t>Т</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фабрика</w:t>
            </w:r>
            <w:r w:rsidRPr="00AE56D0">
              <w:rPr>
                <w:rFonts w:ascii="GHEA Grapalat" w:hAnsi="GHEA Grapalat"/>
                <w:b/>
                <w:color w:val="000000" w:themeColor="text1"/>
                <w:sz w:val="18"/>
                <w:szCs w:val="18"/>
                <w:lang w:val="hy-AM"/>
              </w:rPr>
              <w:t>,</w:t>
            </w:r>
            <w:r w:rsidRPr="00AE56D0">
              <w:rPr>
                <w:rFonts w:ascii="GHEA Grapalat" w:hAnsi="GHEA Grapalat" w:cs="Arial"/>
                <w:b/>
                <w:color w:val="000000" w:themeColor="text1"/>
                <w:sz w:val="18"/>
                <w:szCs w:val="18"/>
                <w:lang w:val="hy-AM"/>
              </w:rPr>
              <w:t>воздухонепроницаемый</w:t>
            </w:r>
            <w:r w:rsidRPr="00AE56D0">
              <w:rPr>
                <w:rFonts w:ascii="GHEA Grapalat" w:hAnsi="GHEA Grapalat"/>
                <w:b/>
                <w:color w:val="000000" w:themeColor="text1"/>
                <w:sz w:val="18"/>
                <w:szCs w:val="18"/>
                <w:lang w:val="hy-AM"/>
              </w:rPr>
              <w:t xml:space="preserve">  400 г или 1 кг,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31453-2013</w:t>
            </w:r>
            <w:r w:rsidRPr="00AE56D0">
              <w:rPr>
                <w:rFonts w:ascii="GHEA Grapalat" w:hAnsi="GHEA Grapalat" w:cs="Tahoma"/>
                <w:color w:val="000000"/>
                <w:sz w:val="18"/>
                <w:szCs w:val="18"/>
                <w:lang w:val="hy-AM"/>
              </w:rPr>
              <w:t>зрелости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 xml:space="preserve">90%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lang w:val="hy-AM"/>
              </w:rPr>
            </w:pPr>
            <w:r>
              <w:rPr>
                <w:rFonts w:ascii="GHEA Grapalat" w:hAnsi="GHEA Grapalat" w:cs="Calibri"/>
                <w:color w:val="000000"/>
                <w:sz w:val="20"/>
                <w:szCs w:val="20"/>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200 000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100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 xml:space="preserve">Таперакан </w:t>
            </w:r>
            <w:r w:rsidRPr="00C17BFD">
              <w:rPr>
                <w:rFonts w:ascii="Sylfaen" w:hAnsi="Sylfaen"/>
                <w:sz w:val="20"/>
                <w:szCs w:val="20"/>
              </w:rPr>
              <w:lastRenderedPageBreak/>
              <w:t>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lastRenderedPageBreak/>
              <w:t>100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 xml:space="preserve">После вступления </w:t>
            </w:r>
            <w:r w:rsidRPr="00AE56D0">
              <w:rPr>
                <w:rFonts w:ascii="GHEA Grapalat" w:hAnsi="GHEA Grapalat" w:cs="Sylfaen"/>
                <w:sz w:val="16"/>
                <w:szCs w:val="16"/>
                <w:lang w:val="hy-AM"/>
              </w:rPr>
              <w:lastRenderedPageBreak/>
              <w:t>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sidRPr="00AE56D0">
              <w:rPr>
                <w:rFonts w:ascii="GHEA Grapalat" w:hAnsi="GHEA Grapalat"/>
                <w:sz w:val="20"/>
              </w:rPr>
              <w:lastRenderedPageBreak/>
              <w:t>22</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15511600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20"/>
                <w:szCs w:val="20"/>
              </w:rPr>
              <w:t>Сжатый</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молоко</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b/>
                <w:color w:val="000000" w:themeColor="text1"/>
                <w:sz w:val="18"/>
                <w:szCs w:val="18"/>
                <w:lang w:val="hy-AM"/>
              </w:rPr>
              <w:t>Сжатый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молоко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сахаром</w:t>
            </w: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металл</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лакированный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потребитель</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контейнером</w:t>
            </w:r>
            <w:r w:rsidRPr="00AE56D0">
              <w:rPr>
                <w:rFonts w:ascii="GHEA Grapalat" w:hAnsi="GHEA Grapalat"/>
                <w:b/>
                <w:color w:val="000000" w:themeColor="text1"/>
                <w:sz w:val="18"/>
                <w:szCs w:val="18"/>
                <w:lang w:val="hy-AM"/>
              </w:rPr>
              <w:t xml:space="preserve">   350-400  </w:t>
            </w:r>
            <w:r w:rsidRPr="00AE56D0">
              <w:rPr>
                <w:rFonts w:ascii="GHEA Grapalat" w:hAnsi="GHEA Grapalat" w:cs="Sylfaen"/>
                <w:b/>
                <w:color w:val="000000" w:themeColor="text1"/>
                <w:sz w:val="18"/>
                <w:szCs w:val="18"/>
                <w:lang w:val="hy-AM"/>
              </w:rPr>
              <w:t>письмо</w:t>
            </w: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Отмечено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вес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уважением</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является</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фильтр</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b/>
                <w:color w:val="000000" w:themeColor="text1"/>
                <w:sz w:val="18"/>
                <w:szCs w:val="18"/>
                <w:lang w:val="hy-AM"/>
              </w:rPr>
              <w:t>Заводская 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31688-2012</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фабрика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сладкий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вкусом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чистый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пастеризованный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выразил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 вкусом</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сторона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вкусу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униформа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массе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значительный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эмоционально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заметный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лактозы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кристаллов</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Отмечено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вес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уважением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фильтрующий камень.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- 26,5%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сахароза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сахароза</w:t>
            </w:r>
            <w:r w:rsidRPr="00AE56D0">
              <w:rPr>
                <w:rFonts w:ascii="GHEA Grapalat" w:hAnsi="GHEA Grapalat"/>
                <w:color w:val="000000"/>
                <w:sz w:val="18"/>
                <w:szCs w:val="18"/>
                <w:lang w:val="hy-AM"/>
              </w:rPr>
              <w:t>43,5%-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45,5%,</w:t>
            </w:r>
            <w:r w:rsidRPr="00AE56D0">
              <w:rPr>
                <w:rFonts w:ascii="GHEA Grapalat" w:hAnsi="GHEA Grapalat" w:cs="Sylfaen"/>
                <w:color w:val="000000"/>
                <w:sz w:val="18"/>
                <w:szCs w:val="18"/>
                <w:lang w:val="hy-AM"/>
              </w:rPr>
              <w:t>молочный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сухой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материалов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- 28,5%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кислотность</w:t>
            </w:r>
            <w:r w:rsidRPr="00AE56D0">
              <w:rPr>
                <w:rFonts w:ascii="GHEA Grapalat" w:hAnsi="GHEA Grapalat"/>
                <w:color w:val="000000"/>
                <w:sz w:val="18"/>
                <w:szCs w:val="18"/>
                <w:lang w:val="hy-AM"/>
              </w:rPr>
              <w:t>: 48 0Т-</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жира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8,5%-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действительности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остаток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того момента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70%</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производство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даты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12:00</w:t>
            </w:r>
            <w:r w:rsidRPr="00AE56D0">
              <w:rPr>
                <w:rFonts w:ascii="GHEA Grapalat" w:hAnsi="GHEA Grapalat" w:cs="Sylfaen"/>
                <w:color w:val="000000"/>
                <w:sz w:val="18"/>
                <w:szCs w:val="18"/>
                <w:lang w:val="hy-AM"/>
              </w:rPr>
              <w:t>месяц</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2013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Октябрь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67:</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молоко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молочные продукты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rPr>
                <w:rFonts w:ascii="GHEA Grapalat" w:hAnsi="GHEA Grapalat"/>
                <w:sz w:val="20"/>
              </w:rPr>
            </w:pPr>
            <w:r>
              <w:rPr>
                <w:rFonts w:ascii="GHEA Grapalat" w:hAnsi="GHEA Grapalat" w:cs="Sylfaen"/>
                <w:sz w:val="20"/>
                <w:szCs w:val="20"/>
              </w:rPr>
              <w:lastRenderedPageBreak/>
              <w:t>грам</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rPr>
            </w:pPr>
            <w:r w:rsidRPr="00AE56D0">
              <w:rPr>
                <w:rFonts w:ascii="GHEA Grapalat" w:hAnsi="GHEA Grapalat" w:cs="Calibri"/>
                <w:color w:val="000000"/>
                <w:sz w:val="20"/>
                <w:szCs w:val="20"/>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130 000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DB5A24" w:rsidRDefault="00CC3ED0" w:rsidP="003A1E7D">
            <w:pPr>
              <w:jc w:val="center"/>
              <w:rPr>
                <w:rFonts w:ascii="GHEA Grapalat" w:hAnsi="GHEA Grapalat"/>
                <w:sz w:val="20"/>
                <w:lang w:val="hy-AM"/>
              </w:rPr>
            </w:pPr>
            <w:r>
              <w:rPr>
                <w:rFonts w:ascii="GHEA Grapalat" w:hAnsi="GHEA Grapalat" w:cs="Calibri"/>
                <w:color w:val="000000"/>
                <w:sz w:val="16"/>
                <w:szCs w:val="16"/>
              </w:rPr>
              <w:t>200</w:t>
            </w:r>
          </w:p>
        </w:tc>
        <w:tc>
          <w:tcPr>
            <w:tcW w:w="1137" w:type="dxa"/>
            <w:tcBorders>
              <w:top w:val="single" w:sz="4" w:space="0" w:color="auto"/>
              <w:left w:val="nil"/>
              <w:bottom w:val="single" w:sz="4" w:space="0" w:color="auto"/>
              <w:right w:val="nil"/>
            </w:tcBorders>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Pr>
                <w:rFonts w:ascii="GHEA Grapalat" w:hAnsi="GHEA Grapalat" w:cs="Calibri"/>
                <w:color w:val="000000"/>
                <w:sz w:val="16"/>
                <w:szCs w:val="16"/>
              </w:rPr>
              <w:t>200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AE56D0" w:rsidRDefault="00CC3ED0" w:rsidP="00CC3ED0">
            <w:pPr>
              <w:ind w:left="360"/>
              <w:rPr>
                <w:rFonts w:ascii="GHEA Grapalat" w:hAnsi="GHEA Grapalat"/>
                <w:sz w:val="20"/>
              </w:rPr>
            </w:pPr>
            <w:r w:rsidRPr="00AE56D0">
              <w:rPr>
                <w:rFonts w:ascii="GHEA Grapalat" w:hAnsi="GHEA Grapalat"/>
                <w:sz w:val="20"/>
              </w:rPr>
              <w:lastRenderedPageBreak/>
              <w:t>23</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15821500</w:t>
            </w:r>
          </w:p>
        </w:tc>
        <w:tc>
          <w:tcPr>
            <w:tcW w:w="1170" w:type="dxa"/>
            <w:shd w:val="clear" w:color="auto" w:fill="auto"/>
          </w:tcPr>
          <w:p w:rsidR="00CC3ED0" w:rsidRPr="00AE56D0" w:rsidRDefault="00CC3ED0" w:rsidP="003A1E7D">
            <w:pPr>
              <w:rPr>
                <w:rFonts w:ascii="GHEA Grapalat" w:hAnsi="GHEA Grapalat"/>
                <w:sz w:val="20"/>
              </w:rPr>
            </w:pPr>
            <w:r w:rsidRPr="00AE56D0">
              <w:rPr>
                <w:rFonts w:ascii="GHEA Grapalat" w:hAnsi="GHEA Grapalat"/>
                <w:sz w:val="20"/>
              </w:rPr>
              <w:t>печенье</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18"/>
                <w:szCs w:val="18"/>
                <w:lang w:val="hy-AM"/>
              </w:rPr>
              <w:t>Молочный творог</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сахарница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долгоиграющий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готовый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Влажность</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10%,</w:t>
            </w:r>
            <w:r w:rsidRPr="00AE56D0">
              <w:rPr>
                <w:rFonts w:ascii="GHEA Grapalat" w:hAnsi="GHEA Grapalat" w:cs="Sylfaen"/>
                <w:color w:val="000000"/>
                <w:sz w:val="18"/>
                <w:szCs w:val="18"/>
                <w:lang w:val="hy-AM"/>
              </w:rPr>
              <w:t>без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основной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сахара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содержание</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27%,</w:t>
            </w:r>
            <w:r w:rsidRPr="00AE56D0">
              <w:rPr>
                <w:rFonts w:ascii="GHEA Grapalat" w:hAnsi="GHEA Grapalat" w:cs="Sylfaen"/>
                <w:color w:val="000000"/>
                <w:sz w:val="18"/>
                <w:szCs w:val="18"/>
                <w:lang w:val="hy-AM"/>
              </w:rPr>
              <w:t>содержание жира</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w:t>
            </w:r>
            <w:r w:rsidRPr="00AE56D0">
              <w:rPr>
                <w:rFonts w:ascii="GHEA Grapalat" w:hAnsi="GHEA Grapalat"/>
                <w:color w:val="000000"/>
                <w:sz w:val="18"/>
                <w:szCs w:val="18"/>
                <w:lang w:val="hy-AM"/>
              </w:rPr>
              <w:t xml:space="preserve">30%.  </w:t>
            </w:r>
            <w:r w:rsidRPr="00AE56D0">
              <w:rPr>
                <w:rFonts w:ascii="GHEA Grapalat" w:hAnsi="GHEA Grapalat" w:cs="Sylfaen"/>
                <w:color w:val="000000"/>
                <w:sz w:val="18"/>
                <w:szCs w:val="18"/>
                <w:lang w:val="hy-AM"/>
              </w:rPr>
              <w:t>с коробками</w:t>
            </w:r>
            <w:r w:rsidRPr="00AE56D0">
              <w:rPr>
                <w:rFonts w:ascii="GHEA Grapalat" w:hAnsi="GHEA Grapalat"/>
                <w:color w:val="000000"/>
                <w:sz w:val="18"/>
                <w:szCs w:val="18"/>
                <w:lang w:val="hy-AM"/>
              </w:rPr>
              <w:t>,</w:t>
            </w:r>
            <w:r w:rsidRPr="00AE56D0">
              <w:rPr>
                <w:rFonts w:ascii="GHEA Grapalat" w:hAnsi="GHEA Grapalat" w:cs="Sylfaen"/>
                <w:color w:val="000000" w:themeColor="text1"/>
                <w:sz w:val="18"/>
                <w:szCs w:val="18"/>
                <w:lang w:val="hy-AM"/>
              </w:rPr>
              <w:t>упаковка</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фабрика</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маркировкой.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90%</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ГОСТ:</w:t>
            </w:r>
            <w:r w:rsidRPr="00AE56D0">
              <w:rPr>
                <w:rFonts w:ascii="GHEA Grapalat" w:hAnsi="GHEA Grapalat"/>
                <w:color w:val="000000"/>
                <w:sz w:val="18"/>
                <w:szCs w:val="18"/>
                <w:lang w:val="hy-AM"/>
              </w:rPr>
              <w:t>24901-89</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эквивалент.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 продукту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обязательный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t>&gt;&gt;:</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sz w:val="20"/>
              </w:rPr>
            </w:pPr>
            <w:r w:rsidRPr="00AE56D0">
              <w:rPr>
                <w:rFonts w:ascii="GHEA Grapalat" w:hAnsi="GHEA Grapalat" w:cs="Calibri"/>
                <w:color w:val="000000"/>
                <w:sz w:val="20"/>
                <w:szCs w:val="20"/>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165000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sidRPr="00706D20">
              <w:rPr>
                <w:rFonts w:ascii="GHEA Grapalat" w:hAnsi="GHEA Grapalat" w:cs="Calibri"/>
                <w:color w:val="000000"/>
                <w:sz w:val="16"/>
                <w:szCs w:val="16"/>
              </w:rPr>
              <w:t>150:</w:t>
            </w:r>
          </w:p>
        </w:tc>
        <w:tc>
          <w:tcPr>
            <w:tcW w:w="1137" w:type="dxa"/>
            <w:shd w:val="clear" w:color="auto" w:fill="auto"/>
          </w:tcPr>
          <w:p w:rsidR="00CC3ED0" w:rsidRPr="00706D2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sz w:val="20"/>
              </w:rPr>
            </w:pPr>
            <w:r w:rsidRPr="00706D20">
              <w:rPr>
                <w:rFonts w:ascii="GHEA Grapalat" w:hAnsi="GHEA Grapalat" w:cs="Calibri"/>
                <w:color w:val="000000"/>
                <w:sz w:val="16"/>
                <w:szCs w:val="16"/>
              </w:rPr>
              <w:t>150: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570"/>
        </w:trPr>
        <w:tc>
          <w:tcPr>
            <w:tcW w:w="837" w:type="dxa"/>
            <w:shd w:val="clear" w:color="auto" w:fill="auto"/>
          </w:tcPr>
          <w:p w:rsidR="00CC3ED0" w:rsidRPr="00AE56D0" w:rsidRDefault="00CC3ED0" w:rsidP="00CC3ED0">
            <w:pPr>
              <w:ind w:left="360"/>
              <w:rPr>
                <w:rFonts w:ascii="GHEA Grapalat" w:hAnsi="GHEA Grapalat"/>
                <w:sz w:val="20"/>
              </w:rPr>
            </w:pPr>
            <w:r w:rsidRPr="00AE56D0">
              <w:rPr>
                <w:rFonts w:ascii="GHEA Grapalat" w:hAnsi="GHEA Grapalat"/>
                <w:sz w:val="20"/>
              </w:rPr>
              <w:lastRenderedPageBreak/>
              <w:t>24</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15842110</w:t>
            </w: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20"/>
                <w:szCs w:val="20"/>
              </w:rPr>
              <w:t>Конфеты в шоколаде</w:t>
            </w:r>
            <w:r w:rsidRPr="00AE56D0">
              <w:rPr>
                <w:rFonts w:ascii="GHEA Grapalat" w:hAnsi="GHEA Grapalat"/>
                <w:color w:val="000000"/>
                <w:sz w:val="20"/>
                <w:szCs w:val="20"/>
              </w:rPr>
              <w:t xml:space="preserve"> </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18"/>
                <w:szCs w:val="18"/>
                <w:lang w:val="hy-AM"/>
              </w:rPr>
              <w:t>Шоколадная глазурь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конфеты</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Твердый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однополый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внешний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поверхность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блестящий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будет перфорированный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пустой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форма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вкус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запах</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соответствующий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рецепта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обучения</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шлифование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степень</w:t>
            </w:r>
            <w:r w:rsidRPr="00AE56D0">
              <w:rPr>
                <w:rFonts w:ascii="GHEA Grapalat" w:hAnsi="GHEA Grapalat"/>
                <w:color w:val="000000"/>
                <w:sz w:val="18"/>
                <w:szCs w:val="18"/>
                <w:lang w:val="hy-AM"/>
              </w:rPr>
              <w:t>92%-</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основной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- 20%</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15:00</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фильтром.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Какао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какао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нефти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 содержанием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Зависимый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конфетти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типа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влаги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массивный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часть</w:t>
            </w:r>
            <w:r w:rsidRPr="00AE56D0">
              <w:rPr>
                <w:rFonts w:ascii="GHEA Grapalat" w:hAnsi="GHEA Grapalat"/>
                <w:color w:val="000000"/>
                <w:sz w:val="18"/>
                <w:szCs w:val="18"/>
                <w:lang w:val="hy-AM"/>
              </w:rPr>
              <w:t>4-25%</w:t>
            </w:r>
            <w:r w:rsidRPr="00AE56D0">
              <w:rPr>
                <w:rFonts w:ascii="GHEA Grapalat" w:hAnsi="GHEA Grapalat" w:cs="Sylfaen"/>
                <w:color w:val="000000"/>
                <w:sz w:val="18"/>
                <w:szCs w:val="18"/>
                <w:lang w:val="hy-AM"/>
              </w:rPr>
              <w:t>от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более</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из картона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из фольги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завернутый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особый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Единообразие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чем</w:t>
            </w:r>
            <w:r w:rsidRPr="00AE56D0">
              <w:rPr>
                <w:rFonts w:ascii="GHEA Grapalat" w:hAnsi="GHEA Grapalat"/>
                <w:color w:val="000000"/>
                <w:sz w:val="18"/>
                <w:szCs w:val="18"/>
                <w:lang w:val="hy-AM"/>
              </w:rPr>
              <w:t>80%</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 xml:space="preserve">21/2011),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2011 </w:t>
            </w:r>
            <w:r w:rsidRPr="00AE56D0">
              <w:rPr>
                <w:rFonts w:ascii="GHEA Grapalat" w:hAnsi="GHEA Grapalat"/>
                <w:color w:val="000000"/>
                <w:sz w:val="18"/>
                <w:szCs w:val="18"/>
                <w:lang w:val="hy-AM"/>
              </w:rPr>
              <w:lastRenderedPageBreak/>
              <w:t>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olor w:val="000000"/>
                <w:sz w:val="18"/>
                <w:szCs w:val="18"/>
                <w:lang w:val="hy-AM"/>
              </w:rPr>
              <w:br/>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jc w:val="center"/>
              <w:rPr>
                <w:rFonts w:ascii="GHEA Grapalat" w:hAnsi="GHEA Grapalat"/>
                <w:sz w:val="20"/>
                <w:lang w:val="hy-AM"/>
              </w:rPr>
            </w:pPr>
            <w:r w:rsidRPr="00AE56D0">
              <w:rPr>
                <w:rFonts w:ascii="GHEA Grapalat" w:hAnsi="GHEA Grapalat" w:cs="Sylfaen"/>
                <w:sz w:val="20"/>
                <w:szCs w:val="20"/>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CC3ED0">
            <w:pPr>
              <w:rPr>
                <w:rFonts w:ascii="GHEA Grapalat" w:hAnsi="GHEA Grapalat"/>
                <w:sz w:val="20"/>
              </w:rPr>
            </w:pPr>
            <w:r w:rsidRPr="00AE56D0">
              <w:rPr>
                <w:rFonts w:ascii="GHEA Grapalat" w:hAnsi="GHEA Grapalat" w:cs="Calibri"/>
                <w:color w:val="000000"/>
                <w:sz w:val="20"/>
                <w:szCs w:val="20"/>
              </w:rPr>
              <w:t xml:space="preserve">2000 </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rPr>
                <w:rFonts w:ascii="GHEA Grapalat" w:hAnsi="GHEA Grapalat"/>
                <w:sz w:val="20"/>
              </w:rPr>
            </w:pPr>
            <w:r>
              <w:rPr>
                <w:rFonts w:ascii="GHEA Grapalat" w:hAnsi="GHEA Grapalat"/>
                <w:sz w:val="20"/>
              </w:rPr>
              <w:t>100000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DB5A24" w:rsidRDefault="00CC3ED0" w:rsidP="003A1E7D">
            <w:pPr>
              <w:jc w:val="center"/>
              <w:rPr>
                <w:rFonts w:ascii="GHEA Grapalat" w:hAnsi="GHEA Grapalat"/>
                <w:sz w:val="20"/>
                <w:lang w:val="hy-AM"/>
              </w:rPr>
            </w:pPr>
            <w:r>
              <w:rPr>
                <w:rFonts w:ascii="GHEA Grapalat" w:hAnsi="GHEA Grapalat" w:cs="Calibri"/>
                <w:color w:val="000000"/>
                <w:sz w:val="16"/>
                <w:szCs w:val="16"/>
                <w:lang w:val="hy-AM"/>
              </w:rPr>
              <w:t>50</w:t>
            </w:r>
          </w:p>
        </w:tc>
        <w:tc>
          <w:tcPr>
            <w:tcW w:w="1137" w:type="dxa"/>
            <w:shd w:val="clear" w:color="auto" w:fill="auto"/>
          </w:tcPr>
          <w:p w:rsidR="00CC3ED0" w:rsidRPr="00AE56D0" w:rsidRDefault="00CC3ED0" w:rsidP="003A1E7D">
            <w:pPr>
              <w:rPr>
                <w:rFonts w:ascii="GHEA Grapalat" w:hAnsi="GHEA Grapalat"/>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DB5A24" w:rsidRDefault="00CC3ED0" w:rsidP="003A1E7D">
            <w:pPr>
              <w:jc w:val="center"/>
              <w:rPr>
                <w:rFonts w:ascii="GHEA Grapalat" w:hAnsi="GHEA Grapalat"/>
                <w:sz w:val="20"/>
                <w:lang w:val="hy-AM"/>
              </w:rPr>
            </w:pPr>
            <w:r>
              <w:rPr>
                <w:rFonts w:ascii="GHEA Grapalat" w:hAnsi="GHEA Grapalat" w:cs="Calibri"/>
                <w:color w:val="000000"/>
                <w:sz w:val="16"/>
                <w:szCs w:val="16"/>
                <w:lang w:val="hy-AM"/>
              </w:rPr>
              <w:t>50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570"/>
        </w:trPr>
        <w:tc>
          <w:tcPr>
            <w:tcW w:w="837" w:type="dxa"/>
            <w:shd w:val="clear" w:color="auto" w:fill="auto"/>
          </w:tcPr>
          <w:p w:rsidR="00CC3ED0" w:rsidRPr="00AE56D0" w:rsidRDefault="00CC3ED0" w:rsidP="00CC3ED0">
            <w:pPr>
              <w:ind w:left="360"/>
              <w:rPr>
                <w:rFonts w:ascii="GHEA Grapalat" w:hAnsi="GHEA Grapalat"/>
                <w:sz w:val="20"/>
              </w:rPr>
            </w:pPr>
            <w:r>
              <w:rPr>
                <w:rFonts w:ascii="GHEA Grapalat" w:hAnsi="GHEA Grapalat"/>
                <w:sz w:val="20"/>
              </w:rPr>
              <w:lastRenderedPageBreak/>
              <w:t>25</w:t>
            </w:r>
          </w:p>
        </w:tc>
        <w:tc>
          <w:tcPr>
            <w:tcW w:w="1260" w:type="dxa"/>
            <w:shd w:val="clear" w:color="auto" w:fill="auto"/>
          </w:tcPr>
          <w:p w:rsidR="00CC3ED0" w:rsidRPr="00706D20" w:rsidRDefault="00CC3ED0" w:rsidP="003A1E7D">
            <w:pPr>
              <w:rPr>
                <w:rFonts w:ascii="GHEA Grapalat" w:hAnsi="GHEA Grapalat"/>
                <w:color w:val="000000"/>
                <w:sz w:val="20"/>
                <w:szCs w:val="20"/>
              </w:rPr>
            </w:pPr>
            <w:r>
              <w:rPr>
                <w:rFonts w:ascii="GHEA Grapalat" w:hAnsi="GHEA Grapalat"/>
                <w:color w:val="000000"/>
                <w:sz w:val="20"/>
                <w:szCs w:val="20"/>
              </w:rPr>
              <w:t>15332290</w:t>
            </w:r>
          </w:p>
        </w:tc>
        <w:tc>
          <w:tcPr>
            <w:tcW w:w="1170" w:type="dxa"/>
            <w:shd w:val="clear" w:color="auto" w:fill="auto"/>
          </w:tcPr>
          <w:p w:rsidR="00CC3ED0" w:rsidRPr="00706D20" w:rsidRDefault="00CC3ED0" w:rsidP="003A1E7D">
            <w:pPr>
              <w:rPr>
                <w:rFonts w:ascii="GHEA Grapalat" w:hAnsi="GHEA Grapalat" w:cs="Sylfaen"/>
                <w:color w:val="000000"/>
                <w:sz w:val="20"/>
                <w:szCs w:val="20"/>
              </w:rPr>
            </w:pPr>
            <w:r>
              <w:rPr>
                <w:rFonts w:ascii="GHEA Grapalat" w:hAnsi="GHEA Grapalat" w:cs="Sylfaen"/>
                <w:color w:val="000000"/>
                <w:sz w:val="20"/>
                <w:szCs w:val="20"/>
              </w:rPr>
              <w:t>глушилка</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960DBC" w:rsidRDefault="00CC3ED0" w:rsidP="003A1E7D">
            <w:pPr>
              <w:spacing w:after="200"/>
              <w:rPr>
                <w:rFonts w:ascii="Sylfaen" w:hAnsi="Sylfaen"/>
                <w:sz w:val="16"/>
                <w:szCs w:val="16"/>
                <w:lang w:val="hy-AM"/>
              </w:rPr>
            </w:pPr>
            <w:r w:rsidRPr="00960DBC">
              <w:rPr>
                <w:rFonts w:ascii="Sylfaen" w:hAnsi="Sylfaen"/>
                <w:sz w:val="16"/>
                <w:szCs w:val="16"/>
                <w:lang w:val="hy-AM"/>
              </w:rPr>
              <w:t>Джемы различных видов местные АСТ 48-2007. Безопасность согласно гигиеническим нормам N 2-III-4.9-01-2010, и маркировка согласно статье 8 Закона РА "О безопасности пищевых продуктов".</w:t>
            </w:r>
          </w:p>
          <w:p w:rsidR="00CC3ED0" w:rsidRPr="00AE56D0" w:rsidRDefault="00CC3ED0" w:rsidP="003A1E7D">
            <w:pPr>
              <w:rPr>
                <w:rFonts w:ascii="GHEA Grapalat" w:hAnsi="GHEA Grapalat" w:cs="Sylfaen"/>
                <w:color w:val="000000"/>
                <w:sz w:val="18"/>
                <w:szCs w:val="18"/>
                <w:lang w:val="hy-AM"/>
              </w:rPr>
            </w:pPr>
          </w:p>
        </w:tc>
        <w:tc>
          <w:tcPr>
            <w:tcW w:w="672" w:type="dxa"/>
            <w:shd w:val="clear" w:color="auto" w:fill="auto"/>
          </w:tcPr>
          <w:p w:rsidR="00CC3ED0" w:rsidRPr="00706D20" w:rsidRDefault="00CC3ED0" w:rsidP="003A1E7D">
            <w:pPr>
              <w:jc w:val="center"/>
              <w:rPr>
                <w:rFonts w:ascii="GHEA Grapalat" w:hAnsi="GHEA Grapalat" w:cs="Sylfaen"/>
                <w:sz w:val="20"/>
                <w:szCs w:val="20"/>
              </w:rPr>
            </w:pPr>
            <w:r>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Pr="00AE56D0" w:rsidRDefault="00CC3ED0" w:rsidP="003A1E7D">
            <w:pPr>
              <w:rPr>
                <w:rFonts w:ascii="GHEA Grapalat" w:hAnsi="GHEA Grapalat" w:cs="Calibri"/>
                <w:color w:val="000000"/>
                <w:sz w:val="20"/>
                <w:szCs w:val="20"/>
              </w:rPr>
            </w:pPr>
            <w:r>
              <w:rPr>
                <w:rFonts w:ascii="GHEA Grapalat" w:hAnsi="GHEA Grapalat" w:cs="Calibri"/>
                <w:color w:val="000000"/>
                <w:sz w:val="20"/>
                <w:szCs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sz w:val="20"/>
              </w:rPr>
            </w:pPr>
            <w:r>
              <w:rPr>
                <w:rFonts w:ascii="GHEA Grapalat" w:hAnsi="GHEA Grapalat"/>
                <w:sz w:val="20"/>
              </w:rPr>
              <w:t>130 000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100</w:t>
            </w:r>
          </w:p>
        </w:tc>
        <w:tc>
          <w:tcPr>
            <w:tcW w:w="1137" w:type="dxa"/>
            <w:shd w:val="clear" w:color="auto" w:fill="auto"/>
          </w:tcPr>
          <w:p w:rsidR="00CC3ED0" w:rsidRPr="000B2BCD" w:rsidRDefault="00CC3ED0" w:rsidP="003A1E7D">
            <w:pPr>
              <w:rPr>
                <w:rFonts w:ascii="Sylfaen" w:hAnsi="Sylfaen"/>
                <w:sz w:val="20"/>
                <w:szCs w:val="20"/>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706D2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100</w:t>
            </w:r>
          </w:p>
        </w:tc>
        <w:tc>
          <w:tcPr>
            <w:tcW w:w="1510" w:type="dxa"/>
            <w:shd w:val="clear" w:color="auto" w:fill="auto"/>
          </w:tcPr>
          <w:p w:rsidR="00CC3ED0" w:rsidRPr="00AE56D0" w:rsidRDefault="00CC3ED0" w:rsidP="003A1E7D">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570"/>
        </w:trPr>
        <w:tc>
          <w:tcPr>
            <w:tcW w:w="837" w:type="dxa"/>
            <w:shd w:val="clear" w:color="auto" w:fill="auto"/>
          </w:tcPr>
          <w:p w:rsidR="00CC3ED0" w:rsidRDefault="00CC3ED0" w:rsidP="00CC3ED0">
            <w:pPr>
              <w:ind w:left="360"/>
              <w:rPr>
                <w:rFonts w:ascii="GHEA Grapalat" w:hAnsi="GHEA Grapalat"/>
                <w:sz w:val="20"/>
              </w:rPr>
            </w:pPr>
            <w:r>
              <w:rPr>
                <w:rFonts w:ascii="GHEA Grapalat" w:hAnsi="GHEA Grapalat"/>
                <w:sz w:val="20"/>
              </w:rPr>
              <w:t>28</w:t>
            </w:r>
          </w:p>
        </w:tc>
        <w:tc>
          <w:tcPr>
            <w:tcW w:w="1260" w:type="dxa"/>
            <w:shd w:val="clear" w:color="auto" w:fill="auto"/>
          </w:tcPr>
          <w:p w:rsidR="00CC3ED0" w:rsidRDefault="00CC3ED0" w:rsidP="003A1E7D">
            <w:pPr>
              <w:rPr>
                <w:rFonts w:ascii="GHEA Grapalat" w:hAnsi="GHEA Grapalat"/>
                <w:color w:val="000000"/>
                <w:sz w:val="20"/>
                <w:szCs w:val="20"/>
              </w:rPr>
            </w:pPr>
            <w:r>
              <w:rPr>
                <w:rFonts w:ascii="GHEA Grapalat" w:hAnsi="GHEA Grapalat"/>
                <w:color w:val="000000"/>
                <w:sz w:val="20"/>
                <w:szCs w:val="20"/>
              </w:rPr>
              <w:t>15320000</w:t>
            </w:r>
          </w:p>
        </w:tc>
        <w:tc>
          <w:tcPr>
            <w:tcW w:w="1170" w:type="dxa"/>
            <w:shd w:val="clear" w:color="auto" w:fill="auto"/>
          </w:tcPr>
          <w:p w:rsidR="00CC3ED0" w:rsidRDefault="00CC3ED0" w:rsidP="003A1E7D">
            <w:pPr>
              <w:rPr>
                <w:rFonts w:ascii="GHEA Grapalat" w:hAnsi="GHEA Grapalat" w:cs="Sylfaen"/>
                <w:color w:val="000000"/>
                <w:sz w:val="20"/>
                <w:szCs w:val="20"/>
              </w:rPr>
            </w:pPr>
            <w:r>
              <w:rPr>
                <w:rFonts w:ascii="GHEA Grapalat" w:hAnsi="GHEA Grapalat" w:cs="Sylfaen"/>
                <w:color w:val="000000"/>
                <w:sz w:val="20"/>
                <w:szCs w:val="20"/>
              </w:rPr>
              <w:t>Фруктовые и овощные соки</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cs="Sylfaen"/>
                <w:color w:val="000000"/>
                <w:sz w:val="18"/>
                <w:szCs w:val="18"/>
                <w:lang w:val="hy-AM"/>
              </w:rPr>
            </w:pPr>
            <w:r w:rsidRPr="0064037D">
              <w:rPr>
                <w:rFonts w:ascii="Sylfaen" w:hAnsi="Sylfaen"/>
                <w:sz w:val="16"/>
                <w:szCs w:val="16"/>
                <w:lang w:val="hy-AM"/>
              </w:rPr>
              <w:t>Фруктовые соки - компот из различных видов свежих фруктов и фруктов с добавлением сахарного сиропа или без него, простой на вид. Безопасность и маркировка согласно Постановлению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CC3ED0" w:rsidRDefault="00CC3ED0" w:rsidP="003A1E7D">
            <w:pPr>
              <w:jc w:val="center"/>
              <w:rPr>
                <w:rFonts w:ascii="GHEA Grapalat" w:hAnsi="GHEA Grapalat" w:cs="Sylfaen"/>
                <w:sz w:val="20"/>
                <w:szCs w:val="20"/>
              </w:rPr>
            </w:pPr>
            <w:r>
              <w:rPr>
                <w:rFonts w:ascii="GHEA Grapalat" w:hAnsi="GHEA Grapalat" w:cs="Sylfaen"/>
                <w:sz w:val="20"/>
                <w:szCs w:val="20"/>
              </w:rPr>
              <w:t>литр</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cs="Calibri"/>
                <w:color w:val="000000"/>
                <w:sz w:val="20"/>
                <w:szCs w:val="20"/>
              </w:rPr>
            </w:pPr>
            <w:r>
              <w:rPr>
                <w:rFonts w:ascii="GHEA Grapalat" w:hAnsi="GHEA Grapalat" w:cs="Calibri"/>
                <w:color w:val="000000"/>
                <w:sz w:val="20"/>
                <w:szCs w:val="20"/>
              </w:rPr>
              <w:t>550: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sz w:val="20"/>
              </w:rPr>
            </w:pPr>
            <w:r>
              <w:rPr>
                <w:rFonts w:ascii="GHEA Grapalat" w:hAnsi="GHEA Grapalat"/>
                <w:sz w:val="20"/>
              </w:rPr>
              <w:t>330 000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600</w:t>
            </w:r>
          </w:p>
        </w:tc>
        <w:tc>
          <w:tcPr>
            <w:tcW w:w="1137" w:type="dxa"/>
            <w:shd w:val="clear" w:color="auto" w:fill="auto"/>
          </w:tcPr>
          <w:p w:rsidR="00CC3ED0" w:rsidRPr="000B2BCD" w:rsidRDefault="00CC3ED0" w:rsidP="003A1E7D">
            <w:pPr>
              <w:rPr>
                <w:rFonts w:ascii="Sylfaen" w:hAnsi="Sylfaen"/>
                <w:sz w:val="20"/>
                <w:szCs w:val="20"/>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600</w:t>
            </w:r>
          </w:p>
        </w:tc>
        <w:tc>
          <w:tcPr>
            <w:tcW w:w="1510" w:type="dxa"/>
            <w:shd w:val="clear" w:color="auto" w:fill="auto"/>
          </w:tcPr>
          <w:p w:rsidR="00CC3ED0" w:rsidRPr="00AE56D0" w:rsidRDefault="00CC3ED0" w:rsidP="003A1E7D">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570"/>
        </w:trPr>
        <w:tc>
          <w:tcPr>
            <w:tcW w:w="837" w:type="dxa"/>
            <w:shd w:val="clear" w:color="auto" w:fill="auto"/>
          </w:tcPr>
          <w:p w:rsidR="00CC3ED0" w:rsidRDefault="00CC3ED0" w:rsidP="00CC3ED0">
            <w:pPr>
              <w:ind w:left="360"/>
              <w:rPr>
                <w:rFonts w:ascii="GHEA Grapalat" w:hAnsi="GHEA Grapalat"/>
                <w:sz w:val="20"/>
              </w:rPr>
            </w:pPr>
            <w:r>
              <w:rPr>
                <w:rFonts w:ascii="GHEA Grapalat" w:hAnsi="GHEA Grapalat"/>
                <w:sz w:val="20"/>
              </w:rPr>
              <w:t>35</w:t>
            </w:r>
          </w:p>
        </w:tc>
        <w:tc>
          <w:tcPr>
            <w:tcW w:w="1260" w:type="dxa"/>
            <w:shd w:val="clear" w:color="auto" w:fill="auto"/>
          </w:tcPr>
          <w:p w:rsidR="00CC3ED0" w:rsidRDefault="00CC3ED0" w:rsidP="003A1E7D">
            <w:pPr>
              <w:rPr>
                <w:rFonts w:ascii="GHEA Grapalat" w:hAnsi="GHEA Grapalat"/>
                <w:color w:val="000000"/>
                <w:sz w:val="20"/>
                <w:szCs w:val="20"/>
              </w:rPr>
            </w:pPr>
            <w:r>
              <w:rPr>
                <w:rFonts w:ascii="GHEA Grapalat" w:hAnsi="GHEA Grapalat"/>
                <w:color w:val="000000"/>
                <w:sz w:val="20"/>
                <w:szCs w:val="20"/>
              </w:rPr>
              <w:t>15331180</w:t>
            </w:r>
          </w:p>
        </w:tc>
        <w:tc>
          <w:tcPr>
            <w:tcW w:w="1170" w:type="dxa"/>
            <w:shd w:val="clear" w:color="auto" w:fill="auto"/>
          </w:tcPr>
          <w:p w:rsidR="00CC3ED0" w:rsidRDefault="00CC3ED0" w:rsidP="003A1E7D">
            <w:pPr>
              <w:rPr>
                <w:rFonts w:ascii="GHEA Grapalat" w:hAnsi="GHEA Grapalat" w:cs="Sylfaen"/>
                <w:color w:val="000000"/>
                <w:sz w:val="20"/>
                <w:szCs w:val="20"/>
              </w:rPr>
            </w:pPr>
            <w:r>
              <w:rPr>
                <w:rFonts w:ascii="GHEA Grapalat" w:hAnsi="GHEA Grapalat" w:cs="Sylfaen"/>
                <w:color w:val="000000"/>
                <w:sz w:val="20"/>
                <w:szCs w:val="20"/>
              </w:rPr>
              <w:t>Консервированный зеленый горошек</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cs="Sylfaen"/>
                <w:color w:val="000000"/>
                <w:sz w:val="18"/>
                <w:szCs w:val="18"/>
                <w:lang w:val="hy-AM"/>
              </w:rPr>
            </w:pPr>
            <w:r w:rsidRPr="007816EA">
              <w:rPr>
                <w:rFonts w:ascii="Sylfaen" w:hAnsi="Sylfaen" w:cs="Sylfaen"/>
                <w:color w:val="000000"/>
                <w:sz w:val="18"/>
                <w:szCs w:val="18"/>
                <w:lang w:val="hy-AM"/>
              </w:rPr>
              <w:t>Консервы</w:t>
            </w:r>
            <w:r w:rsidRPr="007816EA">
              <w:rPr>
                <w:rFonts w:ascii="Arial AM" w:hAnsi="Arial AM"/>
                <w:color w:val="000000"/>
                <w:sz w:val="18"/>
                <w:szCs w:val="18"/>
                <w:lang w:val="hy-AM"/>
              </w:rPr>
              <w:t>,</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горох</w:t>
            </w:r>
            <w:r w:rsidRPr="002A0FA1">
              <w:rPr>
                <w:rFonts w:asciiTheme="minorHAnsi" w:hAnsiTheme="minorHAnsi"/>
                <w:color w:val="000000"/>
                <w:sz w:val="18"/>
                <w:szCs w:val="18"/>
                <w:lang w:val="hy-AM"/>
              </w:rPr>
              <w:t>:</w:t>
            </w:r>
            <w:r w:rsidRPr="00DE1549">
              <w:rPr>
                <w:rFonts w:ascii="Sylfaen" w:hAnsi="Sylfaen" w:cs="Sylfaen"/>
                <w:b/>
                <w:color w:val="000000" w:themeColor="text1"/>
                <w:sz w:val="18"/>
                <w:szCs w:val="18"/>
                <w:lang w:val="hy-AM"/>
              </w:rPr>
              <w:t>Массовая порция корма – от 250 до 400 грамм.</w:t>
            </w:r>
            <w:r w:rsidRPr="00DE1549">
              <w:rPr>
                <w:rFonts w:ascii="Sylfaen" w:hAnsi="Sylfaen" w:cs="Sylfaen"/>
                <w:color w:val="000000" w:themeColor="text1"/>
                <w:sz w:val="18"/>
                <w:szCs w:val="18"/>
                <w:lang w:val="hy-AM"/>
              </w:rPr>
              <w:t>:</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горох</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вода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w:t>
            </w:r>
            <w:r w:rsidRPr="00DE1549">
              <w:rPr>
                <w:rFonts w:ascii="Sylfaen" w:hAnsi="Sylfaen" w:cs="Sylfaen"/>
                <w:b/>
                <w:color w:val="000000" w:themeColor="text1"/>
                <w:sz w:val="18"/>
                <w:szCs w:val="18"/>
                <w:lang w:val="hy-AM"/>
              </w:rPr>
              <w:t>Заводская упаковка:</w:t>
            </w:r>
            <w:r>
              <w:rPr>
                <w:rFonts w:ascii="Arial AM" w:hAnsi="Arial AM"/>
                <w:b/>
                <w:color w:val="000000" w:themeColor="text1"/>
                <w:sz w:val="18"/>
                <w:szCs w:val="18"/>
                <w:lang w:val="hy-AM"/>
              </w:rPr>
              <w:t xml:space="preserve"> </w:t>
            </w:r>
            <w:r w:rsidRPr="00DE1549">
              <w:rPr>
                <w:rFonts w:ascii="Sylfaen" w:hAnsi="Sylfaen"/>
                <w:b/>
                <w:color w:val="000000" w:themeColor="text1"/>
                <w:sz w:val="18"/>
                <w:szCs w:val="18"/>
                <w:lang w:val="hy-AM"/>
              </w:rPr>
              <w:t xml:space="preserve"> </w:t>
            </w:r>
            <w:r w:rsidRPr="00DE1549">
              <w:rPr>
                <w:rFonts w:ascii="Sylfaen" w:hAnsi="Sylfaen" w:cs="Sylfaen"/>
                <w:b/>
                <w:color w:val="000000" w:themeColor="text1"/>
                <w:sz w:val="18"/>
                <w:szCs w:val="18"/>
                <w:lang w:val="hy-AM"/>
              </w:rPr>
              <w:t>стекло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или</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другой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контейнерами</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15842-90</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 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зеленый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горох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типичный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приготовленный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большой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зернами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осадка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татуировке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 xml:space="preserve">2012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подтвержденный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CC3ED0" w:rsidRDefault="00CC3ED0" w:rsidP="003A1E7D">
            <w:pPr>
              <w:jc w:val="center"/>
              <w:rPr>
                <w:rFonts w:ascii="GHEA Grapalat" w:hAnsi="GHEA Grapalat" w:cs="Sylfaen"/>
                <w:sz w:val="20"/>
                <w:szCs w:val="20"/>
              </w:rPr>
            </w:pPr>
            <w:r>
              <w:rPr>
                <w:rFonts w:ascii="GHEA Grapalat" w:hAnsi="GHEA Grapalat" w:cs="Sylfaen"/>
                <w:sz w:val="20"/>
                <w:szCs w:val="20"/>
              </w:rPr>
              <w:lastRenderedPageBreak/>
              <w:t>грам</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cs="Calibri"/>
                <w:color w:val="000000"/>
                <w:sz w:val="20"/>
                <w:szCs w:val="20"/>
              </w:rPr>
            </w:pPr>
            <w:r>
              <w:rPr>
                <w:rFonts w:ascii="GHEA Grapalat" w:hAnsi="GHEA Grapalat" w:cs="Calibri"/>
                <w:color w:val="000000"/>
                <w:sz w:val="20"/>
                <w:szCs w:val="20"/>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sz w:val="20"/>
              </w:rPr>
            </w:pPr>
            <w:r>
              <w:rPr>
                <w:rFonts w:ascii="GHEA Grapalat" w:hAnsi="GHEA Grapalat"/>
                <w:sz w:val="20"/>
              </w:rPr>
              <w:t>30000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50</w:t>
            </w:r>
          </w:p>
        </w:tc>
        <w:tc>
          <w:tcPr>
            <w:tcW w:w="1137" w:type="dxa"/>
            <w:shd w:val="clear" w:color="auto" w:fill="auto"/>
          </w:tcPr>
          <w:p w:rsidR="00CC3ED0" w:rsidRPr="000B2BCD" w:rsidRDefault="00CC3ED0" w:rsidP="003A1E7D">
            <w:pPr>
              <w:rPr>
                <w:rFonts w:ascii="Sylfaen" w:hAnsi="Sylfaen"/>
                <w:sz w:val="20"/>
                <w:szCs w:val="20"/>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50</w:t>
            </w:r>
          </w:p>
        </w:tc>
        <w:tc>
          <w:tcPr>
            <w:tcW w:w="1510" w:type="dxa"/>
            <w:shd w:val="clear" w:color="auto" w:fill="auto"/>
          </w:tcPr>
          <w:p w:rsidR="00CC3ED0" w:rsidRPr="00AE56D0" w:rsidRDefault="00CC3ED0" w:rsidP="003A1E7D">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570"/>
        </w:trPr>
        <w:tc>
          <w:tcPr>
            <w:tcW w:w="837" w:type="dxa"/>
            <w:shd w:val="clear" w:color="auto" w:fill="auto"/>
          </w:tcPr>
          <w:p w:rsidR="00CC3ED0" w:rsidRDefault="00CC3ED0" w:rsidP="003A1E7D">
            <w:pPr>
              <w:ind w:left="360"/>
              <w:rPr>
                <w:rFonts w:ascii="GHEA Grapalat" w:hAnsi="GHEA Grapalat"/>
                <w:sz w:val="20"/>
              </w:rPr>
            </w:pPr>
            <w:r>
              <w:rPr>
                <w:rFonts w:ascii="GHEA Grapalat" w:hAnsi="GHEA Grapalat"/>
                <w:sz w:val="20"/>
              </w:rPr>
              <w:lastRenderedPageBreak/>
              <w:t>36</w:t>
            </w:r>
          </w:p>
        </w:tc>
        <w:tc>
          <w:tcPr>
            <w:tcW w:w="1260" w:type="dxa"/>
            <w:shd w:val="clear" w:color="auto" w:fill="auto"/>
          </w:tcPr>
          <w:p w:rsidR="00CC3ED0" w:rsidRDefault="00CC3ED0" w:rsidP="003A1E7D">
            <w:pPr>
              <w:rPr>
                <w:rFonts w:ascii="GHEA Grapalat" w:hAnsi="GHEA Grapalat"/>
                <w:color w:val="000000"/>
                <w:sz w:val="20"/>
                <w:szCs w:val="20"/>
              </w:rPr>
            </w:pPr>
            <w:r>
              <w:rPr>
                <w:rFonts w:ascii="GHEA Grapalat" w:hAnsi="GHEA Grapalat"/>
                <w:color w:val="000000"/>
                <w:sz w:val="20"/>
                <w:szCs w:val="20"/>
              </w:rPr>
              <w:t>15331178</w:t>
            </w:r>
          </w:p>
        </w:tc>
        <w:tc>
          <w:tcPr>
            <w:tcW w:w="1170" w:type="dxa"/>
            <w:shd w:val="clear" w:color="auto" w:fill="auto"/>
          </w:tcPr>
          <w:p w:rsidR="00CC3ED0" w:rsidRDefault="00CC3ED0" w:rsidP="003A1E7D">
            <w:pPr>
              <w:rPr>
                <w:rFonts w:ascii="GHEA Grapalat" w:hAnsi="GHEA Grapalat" w:cs="Sylfaen"/>
                <w:color w:val="000000"/>
                <w:sz w:val="20"/>
                <w:szCs w:val="20"/>
              </w:rPr>
            </w:pPr>
            <w:r>
              <w:rPr>
                <w:rFonts w:ascii="GHEA Grapalat" w:hAnsi="GHEA Grapalat" w:cs="Sylfaen"/>
                <w:color w:val="000000"/>
                <w:sz w:val="20"/>
                <w:szCs w:val="20"/>
              </w:rPr>
              <w:t>Консервированная кукуруза</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cs="Sylfaen"/>
                <w:color w:val="000000"/>
                <w:sz w:val="18"/>
                <w:szCs w:val="18"/>
                <w:lang w:val="hy-AM"/>
              </w:rPr>
            </w:pPr>
            <w:r w:rsidRPr="007816EA">
              <w:rPr>
                <w:rFonts w:ascii="Sylfaen" w:hAnsi="Sylfaen" w:cs="Sylfaen"/>
                <w:color w:val="000000"/>
                <w:sz w:val="18"/>
                <w:szCs w:val="18"/>
                <w:lang w:val="hy-AM"/>
              </w:rPr>
              <w:t>Консервы</w:t>
            </w:r>
            <w:r>
              <w:rPr>
                <w:rFonts w:ascii="Arial AM" w:hAnsi="Arial AM"/>
                <w:color w:val="000000"/>
                <w:sz w:val="18"/>
                <w:szCs w:val="18"/>
                <w:lang w:val="hy-AM"/>
              </w:rPr>
              <w:t>,</w:t>
            </w:r>
            <w:r w:rsidRPr="00DE1549">
              <w:rPr>
                <w:rFonts w:ascii="Sylfaen" w:hAnsi="Sylfaen" w:cs="Sylfaen"/>
                <w:b/>
                <w:color w:val="000000" w:themeColor="text1"/>
                <w:sz w:val="18"/>
                <w:szCs w:val="18"/>
                <w:lang w:val="hy-AM"/>
              </w:rPr>
              <w:t>Массовая часть корма – от 270 до 400 грамм.</w:t>
            </w:r>
            <w:r w:rsidRPr="00DE1549">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кукуруза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вода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w:t>
            </w:r>
            <w:r w:rsidRPr="00DE1549">
              <w:rPr>
                <w:rFonts w:ascii="Sylfaen" w:hAnsi="Sylfaen" w:cs="Sylfaen"/>
                <w:b/>
                <w:color w:val="000000" w:themeColor="text1"/>
                <w:sz w:val="18"/>
                <w:szCs w:val="18"/>
                <w:lang w:val="hy-AM"/>
              </w:rPr>
              <w:t>Заводская упаковка:</w:t>
            </w:r>
            <w:r>
              <w:rPr>
                <w:rFonts w:ascii="Arial AM" w:hAnsi="Arial AM"/>
                <w:b/>
                <w:color w:val="000000" w:themeColor="text1"/>
                <w:sz w:val="18"/>
                <w:szCs w:val="18"/>
                <w:lang w:val="hy-AM"/>
              </w:rPr>
              <w:t xml:space="preserve"> </w:t>
            </w:r>
            <w:r w:rsidRPr="00DE1549">
              <w:rPr>
                <w:rFonts w:ascii="Sylfaen" w:hAnsi="Sylfaen"/>
                <w:b/>
                <w:color w:val="000000" w:themeColor="text1"/>
                <w:sz w:val="18"/>
                <w:szCs w:val="18"/>
                <w:lang w:val="hy-AM"/>
              </w:rPr>
              <w:t xml:space="preserve"> </w:t>
            </w:r>
            <w:r w:rsidRPr="00DE1549">
              <w:rPr>
                <w:rFonts w:ascii="Sylfaen" w:hAnsi="Sylfaen" w:cs="Sylfaen"/>
                <w:b/>
                <w:color w:val="000000" w:themeColor="text1"/>
                <w:sz w:val="18"/>
                <w:szCs w:val="18"/>
                <w:lang w:val="hy-AM"/>
              </w:rPr>
              <w:t>стекло</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или</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другой</w:t>
            </w:r>
            <w:r w:rsidRPr="00DE1549">
              <w:rPr>
                <w:rFonts w:ascii="Arial AM" w:hAnsi="Arial AM"/>
                <w:b/>
                <w:color w:val="000000" w:themeColor="text1"/>
                <w:sz w:val="18"/>
                <w:szCs w:val="18"/>
                <w:lang w:val="hy-AM"/>
              </w:rPr>
              <w:t xml:space="preserve"> </w:t>
            </w:r>
            <w:r w:rsidRPr="00DE1549">
              <w:rPr>
                <w:rFonts w:ascii="Sylfaen" w:hAnsi="Sylfaen" w:cs="Sylfaen"/>
                <w:b/>
                <w:color w:val="000000" w:themeColor="text1"/>
                <w:sz w:val="18"/>
                <w:szCs w:val="18"/>
                <w:lang w:val="hy-AM"/>
              </w:rPr>
              <w:t>с контейнерами</w:t>
            </w:r>
            <w:r w:rsidRPr="00DE1549">
              <w:rPr>
                <w:rFonts w:ascii="Arial AM" w:hAnsi="Arial AM"/>
                <w:color w:val="000000" w:themeColor="text1"/>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15842-90</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 Чистый</w:t>
            </w:r>
            <w:r w:rsidRPr="007816EA">
              <w:rPr>
                <w:rFonts w:ascii="Arial AM" w:hAnsi="Arial AM"/>
                <w:color w:val="000000"/>
                <w:sz w:val="18"/>
                <w:szCs w:val="18"/>
                <w:lang w:val="hy-AM"/>
              </w:rPr>
              <w:t>,</w:t>
            </w:r>
            <w:r w:rsidRPr="002A0FA1">
              <w:rPr>
                <w:rFonts w:ascii="Sylfaen" w:hAnsi="Sylfaen" w:cs="Sylfaen"/>
                <w:color w:val="000000"/>
                <w:sz w:val="18"/>
                <w:szCs w:val="18"/>
                <w:lang w:val="hy-AM"/>
              </w:rPr>
              <w:t>кукурузу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типичный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вкусом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приготовленный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вкусу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запах</w:t>
            </w:r>
            <w:r w:rsidRPr="007816EA">
              <w:rPr>
                <w:rFonts w:ascii="Arial AM" w:hAnsi="Arial AM"/>
                <w:color w:val="000000"/>
                <w:sz w:val="18"/>
                <w:szCs w:val="18"/>
                <w:lang w:val="hy-AM"/>
              </w:rPr>
              <w:t>,</w:t>
            </w:r>
            <w:r w:rsidRPr="007816EA">
              <w:rPr>
                <w:rFonts w:ascii="Sylfaen" w:hAnsi="Sylfaen" w:cs="Sylfaen"/>
                <w:color w:val="000000"/>
                <w:sz w:val="18"/>
                <w:szCs w:val="18"/>
                <w:lang w:val="hy-AM"/>
              </w:rPr>
              <w:t>большой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зернами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осадка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Примечание: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татуировке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80%.</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разборчиво.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w:t>
            </w:r>
            <w:r w:rsidRPr="007816EA">
              <w:rPr>
                <w:rFonts w:ascii="Arial AM" w:hAnsi="Arial AM"/>
                <w:color w:val="000000"/>
                <w:sz w:val="18"/>
                <w:szCs w:val="18"/>
                <w:lang w:val="hy-AM"/>
              </w:rPr>
              <w:t xml:space="preserve">2012 </w:t>
            </w:r>
            <w:r w:rsidRPr="007816EA">
              <w:rPr>
                <w:rFonts w:ascii="Arial" w:hAnsi="Arial" w:cs="Arial"/>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подтвержденный</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2A0FA1">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CC3ED0" w:rsidRDefault="00CC3ED0" w:rsidP="00CC3ED0">
            <w:pPr>
              <w:jc w:val="center"/>
              <w:rPr>
                <w:rFonts w:ascii="GHEA Grapalat" w:hAnsi="GHEA Grapalat" w:cs="Sylfaen"/>
                <w:sz w:val="20"/>
                <w:szCs w:val="20"/>
              </w:rPr>
            </w:pPr>
            <w:r>
              <w:rPr>
                <w:rFonts w:ascii="GHEA Grapalat" w:hAnsi="GHEA Grapalat" w:cs="Sylfaen"/>
                <w:sz w:val="20"/>
                <w:szCs w:val="20"/>
              </w:rPr>
              <w:t>грам</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cs="Calibri"/>
                <w:color w:val="000000"/>
                <w:sz w:val="20"/>
                <w:szCs w:val="20"/>
              </w:rPr>
            </w:pPr>
            <w:r>
              <w:rPr>
                <w:rFonts w:ascii="GHEA Grapalat" w:hAnsi="GHEA Grapalat" w:cs="Calibri"/>
                <w:color w:val="000000"/>
                <w:sz w:val="20"/>
                <w:szCs w:val="20"/>
              </w:rPr>
              <w:t>900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sz w:val="20"/>
              </w:rPr>
            </w:pPr>
            <w:r>
              <w:rPr>
                <w:rFonts w:ascii="GHEA Grapalat" w:hAnsi="GHEA Grapalat"/>
                <w:sz w:val="20"/>
              </w:rPr>
              <w:t>45000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50</w:t>
            </w:r>
          </w:p>
        </w:tc>
        <w:tc>
          <w:tcPr>
            <w:tcW w:w="1137" w:type="dxa"/>
            <w:shd w:val="clear" w:color="auto" w:fill="auto"/>
          </w:tcPr>
          <w:p w:rsidR="00CC3ED0" w:rsidRPr="000B2BCD" w:rsidRDefault="00CC3ED0" w:rsidP="003A1E7D">
            <w:pPr>
              <w:rPr>
                <w:rFonts w:ascii="Sylfaen" w:hAnsi="Sylfaen"/>
                <w:sz w:val="20"/>
                <w:szCs w:val="20"/>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50</w:t>
            </w:r>
          </w:p>
        </w:tc>
        <w:tc>
          <w:tcPr>
            <w:tcW w:w="1510" w:type="dxa"/>
            <w:shd w:val="clear" w:color="auto" w:fill="auto"/>
          </w:tcPr>
          <w:p w:rsidR="00CC3ED0" w:rsidRPr="00AE56D0" w:rsidRDefault="00CC3ED0" w:rsidP="003A1E7D">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570"/>
        </w:trPr>
        <w:tc>
          <w:tcPr>
            <w:tcW w:w="837" w:type="dxa"/>
            <w:shd w:val="clear" w:color="auto" w:fill="auto"/>
          </w:tcPr>
          <w:p w:rsidR="00CC3ED0" w:rsidRDefault="00CC3ED0" w:rsidP="00CC3ED0">
            <w:pPr>
              <w:ind w:left="360"/>
              <w:rPr>
                <w:rFonts w:ascii="GHEA Grapalat" w:hAnsi="GHEA Grapalat"/>
                <w:sz w:val="20"/>
              </w:rPr>
            </w:pPr>
            <w:r>
              <w:rPr>
                <w:rFonts w:ascii="GHEA Grapalat" w:hAnsi="GHEA Grapalat"/>
                <w:sz w:val="20"/>
              </w:rPr>
              <w:lastRenderedPageBreak/>
              <w:t>40</w:t>
            </w:r>
          </w:p>
        </w:tc>
        <w:tc>
          <w:tcPr>
            <w:tcW w:w="1260" w:type="dxa"/>
            <w:shd w:val="clear" w:color="auto" w:fill="auto"/>
          </w:tcPr>
          <w:p w:rsidR="00CC3ED0" w:rsidRDefault="00CC3ED0" w:rsidP="003A1E7D">
            <w:pPr>
              <w:rPr>
                <w:rFonts w:ascii="GHEA Grapalat" w:hAnsi="GHEA Grapalat"/>
                <w:color w:val="000000"/>
                <w:sz w:val="20"/>
                <w:szCs w:val="20"/>
              </w:rPr>
            </w:pPr>
            <w:r>
              <w:rPr>
                <w:rFonts w:ascii="GHEA Grapalat" w:hAnsi="GHEA Grapalat"/>
                <w:color w:val="000000"/>
                <w:sz w:val="20"/>
                <w:szCs w:val="20"/>
              </w:rPr>
              <w:t>15311100</w:t>
            </w:r>
          </w:p>
        </w:tc>
        <w:tc>
          <w:tcPr>
            <w:tcW w:w="1170" w:type="dxa"/>
            <w:shd w:val="clear" w:color="auto" w:fill="auto"/>
          </w:tcPr>
          <w:p w:rsidR="00CC3ED0" w:rsidRDefault="00CC3ED0" w:rsidP="003A1E7D">
            <w:pPr>
              <w:rPr>
                <w:rFonts w:ascii="GHEA Grapalat" w:hAnsi="GHEA Grapalat" w:cs="Sylfaen"/>
                <w:color w:val="000000"/>
                <w:sz w:val="20"/>
                <w:szCs w:val="20"/>
              </w:rPr>
            </w:pPr>
            <w:r>
              <w:rPr>
                <w:rFonts w:ascii="GHEA Grapalat" w:hAnsi="GHEA Grapalat" w:cs="Sylfaen"/>
                <w:color w:val="000000"/>
                <w:sz w:val="20"/>
                <w:szCs w:val="20"/>
              </w:rPr>
              <w:t>Картофель</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cs="Sylfaen"/>
                <w:color w:val="000000"/>
                <w:sz w:val="18"/>
                <w:szCs w:val="18"/>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Не по годам развитый</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поздний взрослый</w:t>
            </w:r>
            <w:r w:rsidRPr="007816EA">
              <w:rPr>
                <w:rFonts w:ascii="Arial AM" w:hAnsi="Arial AM"/>
                <w:sz w:val="16"/>
                <w:szCs w:val="16"/>
                <w:lang w:val="hy-AM"/>
              </w:rPr>
              <w:t xml:space="preserve">, </w:t>
            </w:r>
            <w:r w:rsidRPr="007816EA">
              <w:rPr>
                <w:rFonts w:ascii="Arial" w:hAnsi="Arial" w:cs="Arial"/>
                <w:sz w:val="16"/>
                <w:szCs w:val="16"/>
                <w:lang w:val="hy-AM"/>
              </w:rPr>
              <w:t>я</w:t>
            </w:r>
            <w:r w:rsidRPr="007816EA">
              <w:rPr>
                <w:rFonts w:ascii="Arial AM" w:hAnsi="Arial AM"/>
                <w:sz w:val="16"/>
                <w:szCs w:val="16"/>
                <w:lang w:val="hy-AM"/>
              </w:rPr>
              <w:t>:</w:t>
            </w:r>
            <w:r w:rsidRPr="007816EA">
              <w:rPr>
                <w:rFonts w:ascii="Sylfaen" w:hAnsi="Sylfaen" w:cs="Sylfaen"/>
                <w:sz w:val="16"/>
                <w:szCs w:val="16"/>
                <w:lang w:val="hy-AM"/>
              </w:rPr>
              <w:t>вроде</w:t>
            </w:r>
            <w:r w:rsidRPr="007816EA">
              <w:rPr>
                <w:rFonts w:ascii="Arial AM" w:hAnsi="Arial AM"/>
                <w:sz w:val="16"/>
                <w:szCs w:val="16"/>
                <w:lang w:val="hy-AM"/>
              </w:rPr>
              <w:t>,</w:t>
            </w:r>
            <w:r w:rsidRPr="007816EA">
              <w:rPr>
                <w:rFonts w:ascii="Sylfaen" w:hAnsi="Sylfaen" w:cs="Sylfaen"/>
                <w:sz w:val="16"/>
                <w:szCs w:val="16"/>
                <w:lang w:val="hy-AM"/>
              </w:rPr>
              <w:t>не обмороженный</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травмы</w:t>
            </w:r>
            <w:r w:rsidRPr="007816EA">
              <w:rPr>
                <w:rFonts w:ascii="Arial AM" w:hAnsi="Arial AM"/>
                <w:sz w:val="16"/>
                <w:szCs w:val="16"/>
                <w:lang w:val="hy-AM"/>
              </w:rPr>
              <w:t>,</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расширенный</w:t>
            </w:r>
            <w:r w:rsidRPr="007816EA">
              <w:rPr>
                <w:rFonts w:ascii="Arial AM" w:hAnsi="Arial AM"/>
                <w:sz w:val="16"/>
                <w:szCs w:val="16"/>
                <w:lang w:val="hy-AM"/>
              </w:rPr>
              <w:t>3,5</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4,5)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6:00</w:t>
            </w:r>
            <w:r w:rsidRPr="007816EA">
              <w:rPr>
                <w:rFonts w:ascii="Sylfaen" w:hAnsi="Sylfaen" w:cs="Sylfaen"/>
                <w:sz w:val="16"/>
                <w:szCs w:val="16"/>
                <w:lang w:val="hy-AM"/>
              </w:rPr>
              <w:t>см</w:t>
            </w:r>
            <w:r w:rsidRPr="007816EA">
              <w:rPr>
                <w:rFonts w:ascii="Arial AM" w:hAnsi="Arial AM"/>
                <w:sz w:val="16"/>
                <w:szCs w:val="16"/>
                <w:lang w:val="hy-AM"/>
              </w:rPr>
              <w:t>) 55%,</w:t>
            </w:r>
            <w:r w:rsidRPr="007816EA">
              <w:rPr>
                <w:rFonts w:ascii="Sylfaen" w:hAnsi="Sylfaen" w:cs="Sylfaen"/>
                <w:sz w:val="16"/>
                <w:szCs w:val="16"/>
                <w:lang w:val="hy-AM"/>
              </w:rPr>
              <w:t>расширенный</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5.5)</w:t>
            </w:r>
            <w:r w:rsidRPr="007816EA">
              <w:rPr>
                <w:rFonts w:ascii="Sylfaen" w:hAnsi="Sylfaen" w:cs="Sylfaen"/>
                <w:sz w:val="16"/>
                <w:szCs w:val="16"/>
                <w:lang w:val="hy-AM"/>
              </w:rPr>
              <w:t>см</w:t>
            </w:r>
            <w:r w:rsidRPr="007816EA">
              <w:rPr>
                <w:rFonts w:ascii="Arial AM" w:hAnsi="Arial AM"/>
                <w:sz w:val="16"/>
                <w:szCs w:val="16"/>
                <w:lang w:val="hy-AM"/>
              </w:rPr>
              <w:t>55%,</w:t>
            </w:r>
            <w:r w:rsidRPr="007816EA">
              <w:rPr>
                <w:rFonts w:ascii="Sylfaen" w:hAnsi="Sylfaen" w:cs="Sylfaen"/>
                <w:sz w:val="16"/>
                <w:szCs w:val="16"/>
                <w:lang w:val="hy-AM"/>
              </w:rPr>
              <w:t>круглый</w:t>
            </w:r>
            <w:r w:rsidRPr="007816EA">
              <w:rPr>
                <w:rFonts w:ascii="Arial AM" w:hAnsi="Arial AM"/>
                <w:sz w:val="16"/>
                <w:szCs w:val="16"/>
                <w:lang w:val="hy-AM"/>
              </w:rPr>
              <w:t xml:space="preserve"> </w:t>
            </w:r>
            <w:r w:rsidRPr="007816EA">
              <w:rPr>
                <w:rFonts w:ascii="Sylfaen" w:hAnsi="Sylfaen" w:cs="Sylfaen"/>
                <w:sz w:val="16"/>
                <w:szCs w:val="16"/>
                <w:lang w:val="hy-AM"/>
              </w:rPr>
              <w:t>овал</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7)</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6.5)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Ассортимент:</w:t>
            </w:r>
            <w:r w:rsidRPr="007816EA">
              <w:rPr>
                <w:rFonts w:ascii="Arial AM" w:hAnsi="Arial AM"/>
                <w:sz w:val="16"/>
                <w:szCs w:val="16"/>
                <w:lang w:val="hy-AM"/>
              </w:rPr>
              <w:t xml:space="preserve"> </w:t>
            </w:r>
            <w:r w:rsidRPr="007816EA">
              <w:rPr>
                <w:rFonts w:ascii="Sylfaen" w:hAnsi="Sylfaen" w:cs="Sylfaen"/>
                <w:sz w:val="16"/>
                <w:szCs w:val="16"/>
                <w:lang w:val="hy-AM"/>
              </w:rPr>
              <w:t>чистота</w:t>
            </w:r>
            <w:r w:rsidRPr="007816EA">
              <w:rPr>
                <w:rFonts w:ascii="Arial AM" w:hAnsi="Arial AM"/>
                <w:sz w:val="16"/>
                <w:szCs w:val="16"/>
                <w:lang w:val="hy-AM"/>
              </w:rPr>
              <w:t>90%</w:t>
            </w:r>
            <w:r w:rsidRPr="007816EA">
              <w:rPr>
                <w:rFonts w:ascii="Sylfaen" w:hAnsi="Sylfaen" w:cs="Sylfaen"/>
                <w:sz w:val="16"/>
                <w:szCs w:val="16"/>
                <w:lang w:val="hy-AM"/>
              </w:rPr>
              <w:t>от</w:t>
            </w:r>
            <w:r w:rsidRPr="007816EA">
              <w:rPr>
                <w:rFonts w:ascii="Arial AM" w:hAnsi="Arial AM"/>
                <w:sz w:val="16"/>
                <w:szCs w:val="16"/>
                <w:lang w:val="hy-AM"/>
              </w:rPr>
              <w:t xml:space="preserve"> </w:t>
            </w:r>
            <w:r w:rsidRPr="007816EA">
              <w:rPr>
                <w:rFonts w:ascii="Sylfaen" w:hAnsi="Sylfaen" w:cs="Sylfaen"/>
                <w:sz w:val="16"/>
                <w:szCs w:val="16"/>
                <w:lang w:val="hy-AM"/>
              </w:rPr>
              <w:t>нет</w:t>
            </w:r>
            <w:r w:rsidRPr="007816EA">
              <w:rPr>
                <w:rFonts w:ascii="Arial AM" w:hAnsi="Arial AM"/>
                <w:sz w:val="16"/>
                <w:szCs w:val="16"/>
                <w:lang w:val="hy-AM"/>
              </w:rPr>
              <w:t xml:space="preserve"> </w:t>
            </w:r>
            <w:r w:rsidRPr="007816EA">
              <w:rPr>
                <w:rFonts w:ascii="Sylfaen" w:hAnsi="Sylfaen" w:cs="Sylfaen"/>
                <w:sz w:val="16"/>
                <w:szCs w:val="16"/>
                <w:lang w:val="hy-AM"/>
              </w:rPr>
              <w:t>меньше</w:t>
            </w:r>
            <w:r w:rsidRPr="007816EA">
              <w:rPr>
                <w:rFonts w:ascii="Arial AM" w:hAnsi="Arial AM"/>
                <w:sz w:val="16"/>
                <w:szCs w:val="16"/>
                <w:lang w:val="hy-AM"/>
              </w:rPr>
              <w:t>,</w:t>
            </w:r>
            <w:r w:rsidRPr="007816EA">
              <w:rPr>
                <w:rFonts w:ascii="Sylfaen" w:hAnsi="Sylfaen" w:cs="Sylfaen"/>
                <w:sz w:val="16"/>
                <w:szCs w:val="16"/>
                <w:lang w:val="hy-AM"/>
              </w:rPr>
              <w:t>упаковка</w:t>
            </w:r>
            <w:r w:rsidRPr="007816EA">
              <w:rPr>
                <w:rFonts w:ascii="Arial AM" w:hAnsi="Arial AM"/>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калибровка</w:t>
            </w:r>
            <w:r w:rsidRPr="007816EA">
              <w:rPr>
                <w:rFonts w:ascii="Arial AM" w:hAnsi="Arial AM"/>
                <w:sz w:val="16"/>
                <w:szCs w:val="16"/>
                <w:lang w:val="hy-AM"/>
              </w:rPr>
              <w:t>:</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 xml:space="preserve">2006 </w:t>
            </w:r>
            <w:r w:rsidRPr="007816EA">
              <w:rPr>
                <w:rFonts w:ascii="Arial" w:hAnsi="Arial" w:cs="Arial"/>
                <w:sz w:val="16"/>
                <w:szCs w:val="16"/>
                <w:lang w:val="hy-AM"/>
              </w:rPr>
              <w:t>г</w:t>
            </w:r>
            <w:r w:rsidRPr="007816EA">
              <w:rPr>
                <w:rFonts w:ascii="Arial AM" w:hAnsi="Arial AM"/>
                <w:sz w:val="16"/>
                <w:szCs w:val="16"/>
                <w:lang w:val="hy-AM"/>
              </w:rPr>
              <w:t>.</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подтвержденный</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Arial AM" w:hAnsi="Arial AM"/>
                <w:sz w:val="16"/>
                <w:szCs w:val="16"/>
                <w:lang w:val="hy-AM"/>
              </w:rPr>
              <w:t>:</w:t>
            </w:r>
            <w:r w:rsidRPr="007816EA">
              <w:rPr>
                <w:rFonts w:ascii="Tahoma" w:hAnsi="Tahoma" w:cs="Tahoma"/>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CC3ED0" w:rsidRDefault="00CC3ED0" w:rsidP="003A1E7D">
            <w:pPr>
              <w:rPr>
                <w:rFonts w:ascii="GHEA Grapalat" w:hAnsi="GHEA Grapalat" w:cs="Sylfaen"/>
                <w:sz w:val="20"/>
                <w:szCs w:val="20"/>
              </w:rPr>
            </w:pPr>
            <w:r>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cs="Calibri"/>
                <w:color w:val="000000"/>
                <w:sz w:val="20"/>
                <w:szCs w:val="20"/>
              </w:rPr>
            </w:pPr>
            <w:r>
              <w:rPr>
                <w:rFonts w:ascii="GHEA Grapalat" w:hAnsi="GHEA Grapalat" w:cs="Calibri"/>
                <w:color w:val="000000"/>
                <w:sz w:val="20"/>
                <w:szCs w:val="20"/>
              </w:rPr>
              <w:t>280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sz w:val="20"/>
              </w:rPr>
            </w:pPr>
            <w:r>
              <w:rPr>
                <w:rFonts w:ascii="GHEA Grapalat" w:hAnsi="GHEA Grapalat"/>
                <w:sz w:val="20"/>
              </w:rPr>
              <w:t>364000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1300:</w:t>
            </w:r>
          </w:p>
        </w:tc>
        <w:tc>
          <w:tcPr>
            <w:tcW w:w="1137" w:type="dxa"/>
            <w:shd w:val="clear" w:color="auto" w:fill="auto"/>
          </w:tcPr>
          <w:p w:rsidR="00CC3ED0" w:rsidRPr="000B2BCD" w:rsidRDefault="00CC3ED0" w:rsidP="003A1E7D">
            <w:pPr>
              <w:rPr>
                <w:rFonts w:ascii="Sylfaen" w:hAnsi="Sylfaen"/>
                <w:sz w:val="20"/>
                <w:szCs w:val="20"/>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1300:</w:t>
            </w:r>
          </w:p>
        </w:tc>
        <w:tc>
          <w:tcPr>
            <w:tcW w:w="1510" w:type="dxa"/>
            <w:shd w:val="clear" w:color="auto" w:fill="auto"/>
          </w:tcPr>
          <w:p w:rsidR="00CC3ED0" w:rsidRPr="00AE56D0" w:rsidRDefault="00CC3ED0" w:rsidP="003A1E7D">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570"/>
        </w:trPr>
        <w:tc>
          <w:tcPr>
            <w:tcW w:w="837" w:type="dxa"/>
            <w:shd w:val="clear" w:color="auto" w:fill="auto"/>
          </w:tcPr>
          <w:p w:rsidR="00CC3ED0" w:rsidRDefault="00CC3ED0" w:rsidP="003A1E7D">
            <w:pPr>
              <w:ind w:left="360"/>
              <w:rPr>
                <w:rFonts w:ascii="GHEA Grapalat" w:hAnsi="GHEA Grapalat"/>
                <w:sz w:val="20"/>
              </w:rPr>
            </w:pPr>
            <w:r>
              <w:rPr>
                <w:rFonts w:ascii="GHEA Grapalat" w:hAnsi="GHEA Grapalat"/>
                <w:sz w:val="20"/>
              </w:rPr>
              <w:t>41</w:t>
            </w:r>
          </w:p>
        </w:tc>
        <w:tc>
          <w:tcPr>
            <w:tcW w:w="1260" w:type="dxa"/>
            <w:shd w:val="clear" w:color="auto" w:fill="auto"/>
          </w:tcPr>
          <w:p w:rsidR="00CC3ED0" w:rsidRDefault="00CC3ED0" w:rsidP="003A1E7D">
            <w:pPr>
              <w:rPr>
                <w:rFonts w:ascii="GHEA Grapalat" w:hAnsi="GHEA Grapalat"/>
                <w:color w:val="000000"/>
                <w:sz w:val="20"/>
                <w:szCs w:val="20"/>
              </w:rPr>
            </w:pPr>
            <w:r>
              <w:rPr>
                <w:rFonts w:ascii="GHEA Grapalat" w:hAnsi="GHEA Grapalat"/>
                <w:color w:val="000000"/>
                <w:sz w:val="20"/>
                <w:szCs w:val="20"/>
              </w:rPr>
              <w:t>15331167</w:t>
            </w:r>
          </w:p>
        </w:tc>
        <w:tc>
          <w:tcPr>
            <w:tcW w:w="1170" w:type="dxa"/>
            <w:shd w:val="clear" w:color="auto" w:fill="auto"/>
          </w:tcPr>
          <w:p w:rsidR="00CC3ED0" w:rsidRDefault="00CC3ED0" w:rsidP="003A1E7D">
            <w:pPr>
              <w:rPr>
                <w:rFonts w:ascii="GHEA Grapalat" w:hAnsi="GHEA Grapalat" w:cs="Sylfaen"/>
                <w:color w:val="000000"/>
                <w:sz w:val="20"/>
                <w:szCs w:val="20"/>
              </w:rPr>
            </w:pPr>
            <w:r>
              <w:rPr>
                <w:rFonts w:ascii="GHEA Grapalat" w:hAnsi="GHEA Grapalat" w:cs="Sylfaen"/>
                <w:color w:val="000000"/>
                <w:sz w:val="20"/>
                <w:szCs w:val="20"/>
              </w:rPr>
              <w:t>Смесь зелени</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cs="Sylfaen"/>
                <w:color w:val="000000"/>
                <w:sz w:val="18"/>
                <w:szCs w:val="18"/>
                <w:lang w:val="hy-AM"/>
              </w:rPr>
            </w:pPr>
            <w:r w:rsidRPr="007816EA">
              <w:rPr>
                <w:rFonts w:ascii="Sylfaen" w:hAnsi="Sylfaen" w:cs="Sylfaen"/>
                <w:color w:val="000000"/>
                <w:sz w:val="18"/>
                <w:szCs w:val="18"/>
                <w:lang w:val="hy-AM"/>
              </w:rPr>
              <w:t>Смешанный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зеленого цвета</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1:</w:t>
            </w:r>
            <w:r>
              <w:rPr>
                <w:rFonts w:ascii="Sylfaen" w:hAnsi="Sylfaen"/>
                <w:color w:val="000000"/>
                <w:sz w:val="18"/>
                <w:szCs w:val="18"/>
                <w:lang w:val="hy-AM"/>
              </w:rPr>
              <w:t>куча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травмы</w:t>
            </w:r>
            <w:r w:rsidRPr="007816EA">
              <w:rPr>
                <w:rFonts w:ascii="Arial AM" w:hAnsi="Arial AM"/>
                <w:color w:val="000000"/>
                <w:sz w:val="18"/>
                <w:szCs w:val="18"/>
                <w:lang w:val="hy-AM"/>
              </w:rPr>
              <w:t>,</w:t>
            </w:r>
            <w:r>
              <w:rPr>
                <w:rFonts w:ascii="Sylfaen" w:hAnsi="Sylfaen" w:cs="Sylfaen"/>
                <w:color w:val="000000"/>
                <w:sz w:val="18"/>
                <w:szCs w:val="18"/>
                <w:lang w:val="hy-AM"/>
              </w:rPr>
              <w:t>свежий</w:t>
            </w:r>
            <w:r w:rsidRPr="007816EA">
              <w:rPr>
                <w:rFonts w:ascii="Arial AM" w:hAnsi="Arial AM"/>
                <w:color w:val="000000"/>
                <w:sz w:val="18"/>
                <w:szCs w:val="18"/>
                <w:lang w:val="hy-AM"/>
              </w:rPr>
              <w:t>30%</w:t>
            </w:r>
            <w:r w:rsidRPr="007816EA">
              <w:rPr>
                <w:rFonts w:ascii="Sylfaen" w:hAnsi="Sylfaen" w:cs="Sylfaen"/>
                <w:color w:val="000000"/>
                <w:sz w:val="18"/>
                <w:szCs w:val="18"/>
                <w:lang w:val="hy-AM"/>
              </w:rPr>
              <w:t>Кориандр</w:t>
            </w:r>
            <w:r w:rsidRPr="007816EA">
              <w:rPr>
                <w:rFonts w:ascii="Arial AM" w:hAnsi="Arial AM"/>
                <w:color w:val="000000"/>
                <w:sz w:val="18"/>
                <w:szCs w:val="18"/>
                <w:lang w:val="hy-AM"/>
              </w:rPr>
              <w:t>, 10%</w:t>
            </w:r>
            <w:r w:rsidRPr="007816EA">
              <w:rPr>
                <w:rFonts w:ascii="Sylfaen" w:hAnsi="Sylfaen" w:cs="Sylfaen"/>
                <w:color w:val="000000"/>
                <w:sz w:val="18"/>
                <w:szCs w:val="18"/>
                <w:lang w:val="hy-AM"/>
              </w:rPr>
              <w:t>петрушка</w:t>
            </w:r>
            <w:r w:rsidRPr="007816EA">
              <w:rPr>
                <w:rFonts w:ascii="Arial AM" w:hAnsi="Arial AM"/>
                <w:color w:val="000000"/>
                <w:sz w:val="18"/>
                <w:szCs w:val="18"/>
                <w:lang w:val="hy-AM"/>
              </w:rPr>
              <w:t>, 10%</w:t>
            </w:r>
            <w:r w:rsidRPr="007816EA">
              <w:rPr>
                <w:rFonts w:ascii="Sylfaen" w:hAnsi="Sylfaen" w:cs="Sylfaen"/>
                <w:color w:val="000000"/>
                <w:sz w:val="18"/>
                <w:szCs w:val="18"/>
                <w:lang w:val="hy-AM"/>
              </w:rPr>
              <w:t>сельдерей</w:t>
            </w:r>
            <w:r w:rsidRPr="007816EA">
              <w:rPr>
                <w:rFonts w:ascii="Arial AM" w:hAnsi="Arial AM"/>
                <w:color w:val="000000"/>
                <w:sz w:val="18"/>
                <w:szCs w:val="18"/>
                <w:lang w:val="hy-AM"/>
              </w:rPr>
              <w:t>, 30%</w:t>
            </w:r>
            <w:r w:rsidRPr="007816EA">
              <w:rPr>
                <w:rFonts w:ascii="Sylfaen" w:hAnsi="Sylfaen" w:cs="Sylfaen"/>
                <w:color w:val="000000"/>
                <w:sz w:val="18"/>
                <w:szCs w:val="18"/>
                <w:lang w:val="hy-AM"/>
              </w:rPr>
              <w:t>укроп</w:t>
            </w:r>
            <w:r w:rsidRPr="007816EA">
              <w:rPr>
                <w:rFonts w:ascii="Arial AM" w:hAnsi="Arial AM"/>
                <w:color w:val="000000"/>
                <w:sz w:val="18"/>
                <w:szCs w:val="18"/>
                <w:lang w:val="hy-AM"/>
              </w:rPr>
              <w:t>, 10%</w:t>
            </w:r>
            <w:r w:rsidRPr="007816EA">
              <w:rPr>
                <w:rFonts w:ascii="Sylfaen" w:hAnsi="Sylfaen" w:cs="Sylfaen"/>
                <w:color w:val="000000"/>
                <w:sz w:val="18"/>
                <w:szCs w:val="18"/>
                <w:lang w:val="hy-AM"/>
              </w:rPr>
              <w:t>базилик</w:t>
            </w:r>
            <w:r w:rsidRPr="007816EA">
              <w:rPr>
                <w:rFonts w:ascii="Arial AM" w:hAnsi="Arial AM"/>
                <w:color w:val="000000"/>
                <w:sz w:val="18"/>
                <w:szCs w:val="18"/>
                <w:lang w:val="hy-AM"/>
              </w:rPr>
              <w:t>, 10%</w:t>
            </w:r>
            <w:r w:rsidRPr="007816EA">
              <w:rPr>
                <w:rFonts w:ascii="Sylfaen" w:hAnsi="Sylfaen" w:cs="Sylfaen"/>
                <w:color w:val="000000"/>
                <w:sz w:val="18"/>
                <w:szCs w:val="18"/>
                <w:lang w:val="hy-AM"/>
              </w:rPr>
              <w:t>лимон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 т. 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соединению</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испорченный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высох</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и:</w:t>
            </w:r>
            <w:r w:rsidRPr="007816EA">
              <w:rPr>
                <w:rFonts w:ascii="Arial AM" w:hAnsi="Arial AM"/>
                <w:sz w:val="16"/>
                <w:szCs w:val="16"/>
                <w:lang w:val="hy-AM"/>
              </w:rPr>
              <w:t xml:space="preserve"> </w:t>
            </w:r>
            <w:r w:rsidRPr="007816EA">
              <w:rPr>
                <w:rFonts w:ascii="Sylfaen" w:hAnsi="Sylfaen" w:cs="Sylfaen"/>
                <w:sz w:val="16"/>
                <w:szCs w:val="16"/>
                <w:lang w:val="hy-AM"/>
              </w:rPr>
              <w:t>этикетка:</w:t>
            </w:r>
            <w:r w:rsidRPr="007816EA">
              <w:rPr>
                <w:rFonts w:ascii="Arial AM" w:hAnsi="Arial AM"/>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правительства</w:t>
            </w:r>
            <w:r w:rsidRPr="007816EA">
              <w:rPr>
                <w:rFonts w:ascii="Arial AM" w:hAnsi="Arial AM"/>
                <w:sz w:val="16"/>
                <w:szCs w:val="16"/>
                <w:lang w:val="hy-AM"/>
              </w:rPr>
              <w:t xml:space="preserve">2006 </w:t>
            </w:r>
            <w:r w:rsidRPr="007816EA">
              <w:rPr>
                <w:rFonts w:ascii="Arial" w:hAnsi="Arial" w:cs="Arial"/>
                <w:sz w:val="16"/>
                <w:szCs w:val="16"/>
                <w:lang w:val="hy-AM"/>
              </w:rPr>
              <w:t>г</w:t>
            </w:r>
            <w:r w:rsidRPr="007816EA">
              <w:rPr>
                <w:rFonts w:ascii="Arial AM" w:hAnsi="Arial AM"/>
                <w:sz w:val="16"/>
                <w:szCs w:val="16"/>
                <w:lang w:val="hy-AM"/>
              </w:rPr>
              <w:t>.</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Н:</w:t>
            </w:r>
            <w:r w:rsidRPr="007816EA">
              <w:rPr>
                <w:rFonts w:ascii="Arial AM" w:hAnsi="Arial AM"/>
                <w:sz w:val="16"/>
                <w:szCs w:val="16"/>
                <w:lang w:val="hy-AM"/>
              </w:rPr>
              <w:t xml:space="preserve"> </w:t>
            </w:r>
            <w:r w:rsidRPr="007816EA">
              <w:rPr>
                <w:rFonts w:ascii="Sylfaen" w:hAnsi="Sylfaen" w:cs="Sylfaen"/>
                <w:sz w:val="16"/>
                <w:szCs w:val="16"/>
                <w:lang w:val="hy-AM"/>
              </w:rPr>
              <w:t>по решению</w:t>
            </w:r>
            <w:r w:rsidRPr="007816EA">
              <w:rPr>
                <w:rFonts w:ascii="Arial AM" w:hAnsi="Arial AM"/>
                <w:sz w:val="16"/>
                <w:szCs w:val="16"/>
                <w:lang w:val="hy-AM"/>
              </w:rPr>
              <w:t xml:space="preserve"> </w:t>
            </w:r>
            <w:r w:rsidRPr="007816EA">
              <w:rPr>
                <w:rFonts w:ascii="Sylfaen" w:hAnsi="Sylfaen" w:cs="Sylfaen"/>
                <w:sz w:val="16"/>
                <w:szCs w:val="16"/>
                <w:lang w:val="hy-AM"/>
              </w:rPr>
              <w:t>подтвержденный</w:t>
            </w:r>
            <w:r>
              <w:rPr>
                <w:rFonts w:ascii="Arial AM" w:hAnsi="Arial AM"/>
                <w:sz w:val="16"/>
                <w:szCs w:val="16"/>
                <w:lang w:val="hy-AM"/>
              </w:rPr>
              <w:t xml:space="preserve">  </w:t>
            </w:r>
            <w:r w:rsidRPr="00465AC9">
              <w:rPr>
                <w:rFonts w:ascii="Sylfaen" w:hAnsi="Sylfaen" w:cs="Sylfaen"/>
                <w:sz w:val="16"/>
                <w:szCs w:val="16"/>
                <w:lang w:val="hy-AM"/>
              </w:rPr>
              <w:t>РА:</w:t>
            </w:r>
            <w:r w:rsidRPr="00465AC9">
              <w:rPr>
                <w:rFonts w:ascii="Arial" w:hAnsi="Arial" w:cs="Arial"/>
                <w:sz w:val="16"/>
                <w:szCs w:val="16"/>
                <w:lang w:val="hy-AM"/>
              </w:rPr>
              <w:t xml:space="preserve"> </w:t>
            </w:r>
            <w:r w:rsidRPr="007816EA">
              <w:rPr>
                <w:rFonts w:ascii="Sylfaen" w:hAnsi="Sylfaen" w:cs="Sylfaen"/>
                <w:sz w:val="16"/>
                <w:szCs w:val="16"/>
                <w:lang w:val="hy-AM"/>
              </w:rPr>
              <w:t>Свежий</w:t>
            </w:r>
            <w:r w:rsidRPr="007816EA">
              <w:rPr>
                <w:rFonts w:ascii="Arial AM" w:hAnsi="Arial AM"/>
                <w:sz w:val="16"/>
                <w:szCs w:val="16"/>
                <w:lang w:val="hy-AM"/>
              </w:rPr>
              <w:t xml:space="preserve"> </w:t>
            </w:r>
            <w:r w:rsidRPr="007816EA">
              <w:rPr>
                <w:rFonts w:ascii="Sylfaen" w:hAnsi="Sylfaen" w:cs="Sylfaen"/>
                <w:sz w:val="16"/>
                <w:szCs w:val="16"/>
                <w:lang w:val="hy-AM"/>
              </w:rPr>
              <w:t>фрукты</w:t>
            </w:r>
            <w:r w:rsidRPr="007816EA">
              <w:rPr>
                <w:rFonts w:ascii="Arial AM" w:hAnsi="Arial AM"/>
                <w:sz w:val="16"/>
                <w:szCs w:val="16"/>
                <w:lang w:val="hy-AM"/>
              </w:rPr>
              <w:t>-</w:t>
            </w:r>
            <w:r w:rsidRPr="007816EA">
              <w:rPr>
                <w:rFonts w:ascii="Sylfaen" w:hAnsi="Sylfaen" w:cs="Sylfaen"/>
                <w:sz w:val="16"/>
                <w:szCs w:val="16"/>
                <w:lang w:val="hy-AM"/>
              </w:rPr>
              <w:t>овощей</w:t>
            </w:r>
            <w:r w:rsidRPr="007816EA">
              <w:rPr>
                <w:rFonts w:ascii="Arial AM" w:hAnsi="Arial AM"/>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sz w:val="16"/>
                <w:szCs w:val="16"/>
                <w:lang w:val="hy-AM"/>
              </w:rPr>
              <w:t xml:space="preserve"> </w:t>
            </w:r>
            <w:r w:rsidRPr="007816EA">
              <w:rPr>
                <w:rFonts w:ascii="Sylfaen" w:hAnsi="Sylfaen" w:cs="Sylfaen"/>
                <w:sz w:val="16"/>
                <w:szCs w:val="16"/>
                <w:lang w:val="hy-AM"/>
              </w:rPr>
              <w:t>регламента</w:t>
            </w:r>
            <w:r w:rsidRPr="007816EA">
              <w:rPr>
                <w:rFonts w:ascii="Arial AM" w:hAnsi="Arial AM"/>
                <w:sz w:val="16"/>
                <w:szCs w:val="16"/>
                <w:lang w:val="hy-AM"/>
              </w:rPr>
              <w:t xml:space="preserve"> </w:t>
            </w:r>
            <w:r w:rsidRPr="007816EA">
              <w:rPr>
                <w:rFonts w:ascii="Sylfaen" w:hAnsi="Sylfaen" w:cs="Sylfaen"/>
                <w:sz w:val="16"/>
                <w:szCs w:val="16"/>
                <w:lang w:val="hy-AM"/>
              </w:rPr>
              <w:t>и:</w:t>
            </w:r>
            <w:r>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sz w:val="16"/>
                <w:szCs w:val="16"/>
                <w:lang w:val="hy-AM"/>
              </w:rPr>
              <w:t xml:space="preserve"> </w:t>
            </w:r>
            <w:r w:rsidRPr="007816EA">
              <w:rPr>
                <w:rFonts w:ascii="Sylfaen" w:hAnsi="Sylfaen" w:cs="Sylfaen"/>
                <w:sz w:val="16"/>
                <w:szCs w:val="16"/>
                <w:lang w:val="hy-AM"/>
              </w:rPr>
              <w:t>о</w:t>
            </w:r>
            <w:r w:rsidRPr="007816EA">
              <w:rPr>
                <w:rFonts w:ascii="Arial AM" w:hAnsi="Arial AM"/>
                <w:sz w:val="16"/>
                <w:szCs w:val="16"/>
                <w:lang w:val="hy-AM"/>
              </w:rPr>
              <w:t xml:space="preserve"> </w:t>
            </w:r>
            <w:r w:rsidRPr="007816EA">
              <w:rPr>
                <w:rFonts w:ascii="Sylfaen" w:hAnsi="Sylfaen" w:cs="Sylfaen"/>
                <w:sz w:val="16"/>
                <w:szCs w:val="16"/>
                <w:lang w:val="hy-AM"/>
              </w:rPr>
              <w:t>РА:</w:t>
            </w:r>
            <w:r w:rsidRPr="007816EA">
              <w:rPr>
                <w:rFonts w:ascii="Arial AM" w:hAnsi="Arial AM"/>
                <w:sz w:val="16"/>
                <w:szCs w:val="16"/>
                <w:lang w:val="hy-AM"/>
              </w:rPr>
              <w:t xml:space="preserve"> </w:t>
            </w:r>
            <w:r w:rsidRPr="007816EA">
              <w:rPr>
                <w:rFonts w:ascii="Sylfaen" w:hAnsi="Sylfaen" w:cs="Sylfaen"/>
                <w:sz w:val="16"/>
                <w:szCs w:val="16"/>
                <w:lang w:val="hy-AM"/>
              </w:rPr>
              <w:t>закона</w:t>
            </w:r>
            <w:r w:rsidRPr="007816EA">
              <w:rPr>
                <w:rFonts w:ascii="Arial AM" w:hAnsi="Arial AM"/>
                <w:sz w:val="16"/>
                <w:szCs w:val="16"/>
                <w:lang w:val="hy-AM"/>
              </w:rPr>
              <w:t>9-</w:t>
            </w:r>
            <w:r w:rsidRPr="007816EA">
              <w:rPr>
                <w:rFonts w:ascii="Sylfaen" w:hAnsi="Sylfaen" w:cs="Sylfaen"/>
                <w:sz w:val="16"/>
                <w:szCs w:val="16"/>
                <w:lang w:val="hy-AM"/>
              </w:rPr>
              <w:t>й</w:t>
            </w:r>
            <w:r w:rsidRPr="007816EA">
              <w:rPr>
                <w:rFonts w:ascii="Arial AM" w:hAnsi="Arial AM"/>
                <w:sz w:val="16"/>
                <w:szCs w:val="16"/>
                <w:lang w:val="hy-AM"/>
              </w:rPr>
              <w:t xml:space="preserve"> </w:t>
            </w:r>
            <w:r w:rsidRPr="007816EA">
              <w:rPr>
                <w:rFonts w:ascii="Sylfaen" w:hAnsi="Sylfaen" w:cs="Sylfaen"/>
                <w:sz w:val="16"/>
                <w:szCs w:val="16"/>
                <w:lang w:val="hy-AM"/>
              </w:rPr>
              <w:t>статьи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CC3ED0" w:rsidRDefault="00CC3ED0" w:rsidP="003A1E7D">
            <w:pPr>
              <w:rPr>
                <w:rFonts w:ascii="GHEA Grapalat" w:hAnsi="GHEA Grapalat" w:cs="Sylfaen"/>
                <w:sz w:val="20"/>
                <w:szCs w:val="20"/>
              </w:rPr>
            </w:pPr>
            <w:r>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cs="Calibri"/>
                <w:color w:val="000000"/>
                <w:sz w:val="20"/>
                <w:szCs w:val="20"/>
              </w:rPr>
            </w:pPr>
            <w:r>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sz w:val="20"/>
              </w:rPr>
            </w:pPr>
            <w:r>
              <w:rPr>
                <w:rFonts w:ascii="GHEA Grapalat" w:hAnsi="GHEA Grapalat"/>
                <w:sz w:val="20"/>
              </w:rPr>
              <w:t>90000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300</w:t>
            </w:r>
          </w:p>
        </w:tc>
        <w:tc>
          <w:tcPr>
            <w:tcW w:w="1137" w:type="dxa"/>
            <w:shd w:val="clear" w:color="auto" w:fill="auto"/>
          </w:tcPr>
          <w:p w:rsidR="00CC3ED0" w:rsidRPr="000B2BCD" w:rsidRDefault="00CC3ED0" w:rsidP="003A1E7D">
            <w:pPr>
              <w:rPr>
                <w:rFonts w:ascii="Sylfaen" w:hAnsi="Sylfaen"/>
                <w:sz w:val="20"/>
                <w:szCs w:val="20"/>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300</w:t>
            </w:r>
          </w:p>
        </w:tc>
        <w:tc>
          <w:tcPr>
            <w:tcW w:w="1510" w:type="dxa"/>
            <w:shd w:val="clear" w:color="auto" w:fill="auto"/>
          </w:tcPr>
          <w:p w:rsidR="00CC3ED0" w:rsidRPr="00AE56D0" w:rsidRDefault="00CC3ED0" w:rsidP="003A1E7D">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570"/>
        </w:trPr>
        <w:tc>
          <w:tcPr>
            <w:tcW w:w="837" w:type="dxa"/>
            <w:shd w:val="clear" w:color="auto" w:fill="auto"/>
          </w:tcPr>
          <w:p w:rsidR="00CC3ED0" w:rsidRDefault="00CC3ED0" w:rsidP="003A1E7D">
            <w:pPr>
              <w:ind w:left="360"/>
              <w:rPr>
                <w:rFonts w:ascii="GHEA Grapalat" w:hAnsi="GHEA Grapalat"/>
                <w:sz w:val="20"/>
              </w:rPr>
            </w:pPr>
            <w:r>
              <w:rPr>
                <w:rFonts w:ascii="GHEA Grapalat" w:hAnsi="GHEA Grapalat"/>
                <w:sz w:val="20"/>
              </w:rPr>
              <w:t>46</w:t>
            </w:r>
          </w:p>
        </w:tc>
        <w:tc>
          <w:tcPr>
            <w:tcW w:w="1260" w:type="dxa"/>
            <w:shd w:val="clear" w:color="auto" w:fill="auto"/>
          </w:tcPr>
          <w:p w:rsidR="00CC3ED0" w:rsidRDefault="00CC3ED0" w:rsidP="003A1E7D">
            <w:pPr>
              <w:rPr>
                <w:rFonts w:ascii="GHEA Grapalat" w:hAnsi="GHEA Grapalat"/>
                <w:color w:val="000000"/>
                <w:sz w:val="20"/>
                <w:szCs w:val="20"/>
              </w:rPr>
            </w:pPr>
            <w:r>
              <w:rPr>
                <w:rFonts w:ascii="GHEA Grapalat" w:hAnsi="GHEA Grapalat"/>
                <w:color w:val="000000"/>
                <w:sz w:val="20"/>
                <w:szCs w:val="20"/>
              </w:rPr>
              <w:t>15331170</w:t>
            </w:r>
          </w:p>
        </w:tc>
        <w:tc>
          <w:tcPr>
            <w:tcW w:w="1170" w:type="dxa"/>
            <w:shd w:val="clear" w:color="auto" w:fill="auto"/>
          </w:tcPr>
          <w:p w:rsidR="00CC3ED0" w:rsidRDefault="00CC3ED0" w:rsidP="003A1E7D">
            <w:pPr>
              <w:rPr>
                <w:rFonts w:ascii="GHEA Grapalat" w:hAnsi="GHEA Grapalat" w:cs="Sylfaen"/>
                <w:color w:val="000000"/>
                <w:sz w:val="20"/>
                <w:szCs w:val="20"/>
              </w:rPr>
            </w:pPr>
            <w:r>
              <w:rPr>
                <w:rFonts w:ascii="GHEA Grapalat" w:hAnsi="GHEA Grapalat" w:cs="Sylfaen"/>
                <w:color w:val="000000"/>
                <w:sz w:val="20"/>
                <w:szCs w:val="20"/>
              </w:rPr>
              <w:t>Наркотик</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960DBC" w:rsidRDefault="00CC3ED0" w:rsidP="003A1E7D">
            <w:pPr>
              <w:spacing w:after="200"/>
              <w:rPr>
                <w:rFonts w:ascii="GHEA Grapalat" w:hAnsi="GHEA Grapalat" w:cs="Sylfaen"/>
                <w:color w:val="000000"/>
                <w:sz w:val="18"/>
                <w:szCs w:val="18"/>
                <w:lang w:val="hy-AM"/>
              </w:rPr>
            </w:pPr>
            <w:r w:rsidRPr="00960DBC">
              <w:rPr>
                <w:rFonts w:ascii="Sylfaen" w:hAnsi="Sylfaen" w:cs="Sylfaen"/>
                <w:sz w:val="16"/>
                <w:szCs w:val="16"/>
                <w:lang w:val="hy-AM"/>
              </w:rPr>
              <w:t>В свежем состоянии, отборного или обычного типа. Согласно «Техническому регламенту свежих фруктов и овощей» и Закону «Безопасность пищевых продуктов», утвержденным Постановлением N 1913 от 21 декабря. По сезону: с июля по сентябрь.</w:t>
            </w:r>
          </w:p>
        </w:tc>
        <w:tc>
          <w:tcPr>
            <w:tcW w:w="672" w:type="dxa"/>
            <w:shd w:val="clear" w:color="auto" w:fill="auto"/>
          </w:tcPr>
          <w:p w:rsidR="00CC3ED0" w:rsidRDefault="00CC3ED0" w:rsidP="003A1E7D">
            <w:pPr>
              <w:rPr>
                <w:rFonts w:ascii="GHEA Grapalat" w:hAnsi="GHEA Grapalat" w:cs="Sylfaen"/>
                <w:sz w:val="20"/>
                <w:szCs w:val="20"/>
              </w:rPr>
            </w:pPr>
            <w:r>
              <w:rPr>
                <w:rFonts w:ascii="GHEA Grapalat" w:hAnsi="GHEA Grapalat" w:cs="Sylfaen"/>
                <w:sz w:val="20"/>
                <w:szCs w:val="20"/>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cs="Calibri"/>
                <w:color w:val="000000"/>
                <w:sz w:val="20"/>
                <w:szCs w:val="20"/>
              </w:rPr>
            </w:pPr>
            <w:r>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rPr>
                <w:rFonts w:ascii="GHEA Grapalat" w:hAnsi="GHEA Grapalat"/>
                <w:sz w:val="20"/>
              </w:rPr>
            </w:pPr>
            <w:r>
              <w:rPr>
                <w:rFonts w:ascii="GHEA Grapalat" w:hAnsi="GHEA Grapalat"/>
                <w:sz w:val="20"/>
              </w:rPr>
              <w:t>18000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60:</w:t>
            </w:r>
          </w:p>
        </w:tc>
        <w:tc>
          <w:tcPr>
            <w:tcW w:w="1137" w:type="dxa"/>
            <w:shd w:val="clear" w:color="auto" w:fill="auto"/>
          </w:tcPr>
          <w:p w:rsidR="00CC3ED0" w:rsidRPr="000B2BCD" w:rsidRDefault="00CC3ED0" w:rsidP="003A1E7D">
            <w:pPr>
              <w:rPr>
                <w:rFonts w:ascii="Sylfaen" w:hAnsi="Sylfaen"/>
                <w:sz w:val="20"/>
                <w:szCs w:val="20"/>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Default="00CC3ED0" w:rsidP="003A1E7D">
            <w:pPr>
              <w:jc w:val="center"/>
              <w:rPr>
                <w:rFonts w:ascii="GHEA Grapalat" w:hAnsi="GHEA Grapalat" w:cs="Calibri"/>
                <w:color w:val="000000"/>
                <w:sz w:val="16"/>
                <w:szCs w:val="16"/>
              </w:rPr>
            </w:pPr>
            <w:r>
              <w:rPr>
                <w:rFonts w:ascii="GHEA Grapalat" w:hAnsi="GHEA Grapalat" w:cs="Calibri"/>
                <w:color w:val="000000"/>
                <w:sz w:val="16"/>
                <w:szCs w:val="16"/>
              </w:rPr>
              <w:t>60:</w:t>
            </w:r>
          </w:p>
        </w:tc>
        <w:tc>
          <w:tcPr>
            <w:tcW w:w="1510" w:type="dxa"/>
            <w:shd w:val="clear" w:color="auto" w:fill="auto"/>
          </w:tcPr>
          <w:p w:rsidR="00CC3ED0" w:rsidRPr="00AE56D0" w:rsidRDefault="00CC3ED0" w:rsidP="003A1E7D">
            <w:pPr>
              <w:rPr>
                <w:rFonts w:ascii="GHEA Grapalat" w:hAnsi="GHEA Grapalat" w:cs="Sylfaen"/>
                <w:sz w:val="16"/>
                <w:szCs w:val="16"/>
                <w:lang w:val="hy-AM"/>
              </w:rPr>
            </w:pPr>
            <w:r w:rsidRPr="00AE56D0">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CC3ED0" w:rsidRPr="003D3C86" w:rsidTr="00CC3ED0">
        <w:trPr>
          <w:trHeight w:val="153"/>
        </w:trPr>
        <w:tc>
          <w:tcPr>
            <w:tcW w:w="837" w:type="dxa"/>
            <w:shd w:val="clear" w:color="auto" w:fill="auto"/>
          </w:tcPr>
          <w:p w:rsidR="00CC3ED0" w:rsidRPr="00365794" w:rsidRDefault="00CC3ED0" w:rsidP="003A1E7D">
            <w:pPr>
              <w:ind w:left="360"/>
              <w:rPr>
                <w:rFonts w:ascii="GHEA Grapalat" w:hAnsi="GHEA Grapalat"/>
                <w:sz w:val="20"/>
              </w:rPr>
            </w:pPr>
            <w:r>
              <w:rPr>
                <w:rFonts w:ascii="GHEA Grapalat" w:hAnsi="GHEA Grapalat"/>
                <w:sz w:val="20"/>
              </w:rPr>
              <w:t>54</w:t>
            </w:r>
          </w:p>
        </w:tc>
        <w:tc>
          <w:tcPr>
            <w:tcW w:w="126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olor w:val="000000"/>
                <w:sz w:val="20"/>
                <w:szCs w:val="20"/>
              </w:rPr>
              <w:t>15842100</w:t>
            </w:r>
          </w:p>
          <w:p w:rsidR="00CC3ED0" w:rsidRPr="00AE56D0" w:rsidRDefault="00CC3ED0" w:rsidP="003A1E7D">
            <w:pPr>
              <w:rPr>
                <w:rFonts w:ascii="GHEA Grapalat" w:hAnsi="GHEA Grapalat"/>
                <w:sz w:val="20"/>
                <w:lang w:val="hy-AM"/>
              </w:rPr>
            </w:pPr>
          </w:p>
        </w:tc>
        <w:tc>
          <w:tcPr>
            <w:tcW w:w="1170"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sz w:val="20"/>
                <w:szCs w:val="20"/>
              </w:rPr>
              <w:t>Шоколад</w:t>
            </w:r>
            <w:r w:rsidRPr="00AE56D0">
              <w:rPr>
                <w:rFonts w:ascii="GHEA Grapalat" w:hAnsi="GHEA Grapalat"/>
                <w:sz w:val="20"/>
                <w:szCs w:val="20"/>
              </w:rPr>
              <w:t>/</w:t>
            </w:r>
            <w:r w:rsidRPr="00AE56D0">
              <w:rPr>
                <w:rFonts w:ascii="GHEA Grapalat" w:hAnsi="GHEA Grapalat" w:cs="Sylfaen"/>
                <w:sz w:val="20"/>
                <w:szCs w:val="20"/>
              </w:rPr>
              <w:t>шоколад</w:t>
            </w:r>
            <w:r w:rsidRPr="00AE56D0">
              <w:rPr>
                <w:rFonts w:ascii="GHEA Grapalat" w:hAnsi="GHEA Grapalat"/>
                <w:sz w:val="20"/>
                <w:szCs w:val="20"/>
              </w:rPr>
              <w:t xml:space="preserve"> </w:t>
            </w:r>
            <w:r w:rsidRPr="00AE56D0">
              <w:rPr>
                <w:rFonts w:ascii="GHEA Grapalat" w:hAnsi="GHEA Grapalat" w:cs="Sylfaen"/>
                <w:sz w:val="20"/>
                <w:szCs w:val="20"/>
              </w:rPr>
              <w:t>продукт</w:t>
            </w:r>
            <w:r w:rsidRPr="00AE56D0">
              <w:rPr>
                <w:rFonts w:ascii="GHEA Grapalat" w:hAnsi="GHEA Grapalat"/>
                <w:sz w:val="20"/>
                <w:szCs w:val="20"/>
              </w:rPr>
              <w:t>/</w:t>
            </w:r>
          </w:p>
        </w:tc>
        <w:tc>
          <w:tcPr>
            <w:tcW w:w="1080" w:type="dxa"/>
            <w:shd w:val="clear" w:color="auto" w:fill="auto"/>
          </w:tcPr>
          <w:p w:rsidR="00CC3ED0" w:rsidRPr="00AE56D0" w:rsidRDefault="00CC3ED0" w:rsidP="003A1E7D">
            <w:pPr>
              <w:rPr>
                <w:rFonts w:ascii="GHEA Grapalat" w:hAnsi="GHEA Grapalat"/>
                <w:sz w:val="20"/>
                <w:lang w:val="hy-AM"/>
              </w:rPr>
            </w:pPr>
            <w:r>
              <w:rPr>
                <w:rFonts w:ascii="GHEA Grapalat" w:hAnsi="GHEA Grapalat"/>
                <w:sz w:val="20"/>
              </w:rPr>
              <w:t>РА или эквивалент</w:t>
            </w:r>
          </w:p>
        </w:tc>
        <w:tc>
          <w:tcPr>
            <w:tcW w:w="5434" w:type="dxa"/>
            <w:shd w:val="clear" w:color="auto" w:fill="auto"/>
          </w:tcPr>
          <w:p w:rsidR="00CC3ED0" w:rsidRPr="00AE56D0" w:rsidRDefault="00CC3ED0" w:rsidP="003A1E7D">
            <w:pPr>
              <w:rPr>
                <w:rFonts w:ascii="GHEA Grapalat" w:hAnsi="GHEA Grapalat"/>
                <w:sz w:val="20"/>
                <w:lang w:val="hy-AM"/>
              </w:rPr>
            </w:pPr>
            <w:r w:rsidRPr="00AE56D0">
              <w:rPr>
                <w:rFonts w:ascii="GHEA Grapalat" w:hAnsi="GHEA Grapalat" w:cs="Sylfaen"/>
                <w:color w:val="000000"/>
                <w:sz w:val="18"/>
                <w:szCs w:val="18"/>
                <w:lang w:val="hy-AM"/>
              </w:rPr>
              <w:t>Шоколад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вставить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Ингредиенты: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Сахар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овощной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масло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фундук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молока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пыль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какао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пыль</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килокалория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письмо</w:t>
            </w:r>
            <w:r w:rsidRPr="00AE56D0">
              <w:rPr>
                <w:rFonts w:ascii="GHEA Grapalat" w:hAnsi="GHEA Grapalat"/>
                <w:color w:val="000000"/>
                <w:sz w:val="18"/>
                <w:szCs w:val="18"/>
                <w:lang w:val="hy-AM"/>
              </w:rPr>
              <w:t>/ 539 г</w:t>
            </w:r>
            <w:r w:rsidRPr="00AE56D0">
              <w:rPr>
                <w:rFonts w:ascii="GHEA Grapalat" w:hAnsi="GHEA Grapalat" w:cs="Sylfaen"/>
                <w:color w:val="000000"/>
                <w:sz w:val="18"/>
                <w:szCs w:val="18"/>
                <w:lang w:val="hy-AM"/>
              </w:rPr>
              <w:t>Белок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письмо</w:t>
            </w:r>
            <w:r w:rsidRPr="00AE56D0">
              <w:rPr>
                <w:rFonts w:ascii="GHEA Grapalat" w:hAnsi="GHEA Grapalat"/>
                <w:color w:val="000000"/>
                <w:sz w:val="18"/>
                <w:szCs w:val="18"/>
                <w:lang w:val="hy-AM"/>
              </w:rPr>
              <w:t>/6,3 г</w:t>
            </w:r>
            <w:r w:rsidRPr="00AE56D0">
              <w:rPr>
                <w:rFonts w:ascii="GHEA Grapalat" w:hAnsi="GHEA Grapalat" w:cs="Sylfaen"/>
                <w:color w:val="000000"/>
                <w:sz w:val="18"/>
                <w:szCs w:val="18"/>
                <w:lang w:val="hy-AM"/>
              </w:rPr>
              <w:t>Жиры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письмо</w:t>
            </w:r>
            <w:r w:rsidRPr="00AE56D0">
              <w:rPr>
                <w:rFonts w:ascii="GHEA Grapalat" w:hAnsi="GHEA Grapalat"/>
                <w:color w:val="000000"/>
                <w:sz w:val="18"/>
                <w:szCs w:val="18"/>
                <w:lang w:val="hy-AM"/>
              </w:rPr>
              <w:t>/30,9 г</w:t>
            </w:r>
            <w:r w:rsidRPr="00AE56D0">
              <w:rPr>
                <w:rFonts w:ascii="GHEA Grapalat" w:hAnsi="GHEA Grapalat" w:cs="Sylfaen"/>
                <w:color w:val="000000"/>
                <w:sz w:val="18"/>
                <w:szCs w:val="18"/>
                <w:lang w:val="hy-AM"/>
              </w:rPr>
              <w:t>Углеводы</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 меньшей мере</w:t>
            </w:r>
            <w:r w:rsidRPr="00AE56D0">
              <w:rPr>
                <w:rFonts w:ascii="GHEA Grapalat" w:hAnsi="GHEA Grapalat"/>
                <w:color w:val="000000"/>
                <w:sz w:val="18"/>
                <w:szCs w:val="18"/>
                <w:lang w:val="hy-AM"/>
              </w:rPr>
              <w:t>100</w:t>
            </w:r>
            <w:r w:rsidRPr="00AE56D0">
              <w:rPr>
                <w:rFonts w:ascii="GHEA Grapalat" w:hAnsi="GHEA Grapalat" w:cs="Sylfaen"/>
                <w:color w:val="000000"/>
                <w:sz w:val="18"/>
                <w:szCs w:val="18"/>
                <w:lang w:val="hy-AM"/>
              </w:rPr>
              <w:t>с:</w:t>
            </w:r>
            <w:r w:rsidRPr="00AE56D0">
              <w:rPr>
                <w:rFonts w:ascii="GHEA Grapalat" w:hAnsi="GHEA Grapalat"/>
                <w:color w:val="000000"/>
                <w:sz w:val="18"/>
                <w:szCs w:val="18"/>
                <w:lang w:val="hy-AM"/>
              </w:rPr>
              <w:t>/57,5 г.</w:t>
            </w:r>
            <w:r w:rsidRPr="00AE56D0">
              <w:rPr>
                <w:rFonts w:ascii="GHEA Grapalat" w:hAnsi="GHEA Grapalat" w:cs="Sylfaen"/>
                <w:b/>
                <w:color w:val="000000" w:themeColor="text1"/>
                <w:sz w:val="18"/>
                <w:szCs w:val="18"/>
                <w:lang w:val="hy-AM"/>
              </w:rPr>
              <w:t>Упаковка:</w:t>
            </w:r>
            <w:r w:rsidRPr="00AE56D0">
              <w:rPr>
                <w:rFonts w:ascii="GHEA Grapalat" w:hAnsi="GHEA Grapalat"/>
                <w:b/>
                <w:color w:val="000000" w:themeColor="text1"/>
                <w:sz w:val="18"/>
                <w:szCs w:val="18"/>
                <w:lang w:val="hy-AM"/>
              </w:rPr>
              <w:t>200-250 г</w:t>
            </w:r>
            <w:r w:rsidRPr="00AE56D0">
              <w:rPr>
                <w:rFonts w:ascii="GHEA Grapalat" w:hAnsi="GHEA Grapalat" w:cs="Sylfaen"/>
                <w:b/>
                <w:color w:val="000000" w:themeColor="text1"/>
                <w:sz w:val="18"/>
                <w:szCs w:val="18"/>
                <w:lang w:val="hy-AM"/>
              </w:rPr>
              <w:t>стекло</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или</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другой</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с контейнерами</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Право на участие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период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данный момент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меньше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чем</w:t>
            </w:r>
            <w:r w:rsidRPr="00AE56D0">
              <w:rPr>
                <w:rFonts w:ascii="GHEA Grapalat" w:hAnsi="GHEA Grapalat"/>
                <w:color w:val="000000"/>
                <w:sz w:val="18"/>
                <w:szCs w:val="18"/>
                <w:lang w:val="hy-AM"/>
              </w:rPr>
              <w:t>70%.</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упаковка</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идентификация: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 соответствии 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880:</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021/2011),</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декабрь</w:t>
            </w:r>
            <w:r w:rsidRPr="00AE56D0">
              <w:rPr>
                <w:rFonts w:ascii="GHEA Grapalat" w:hAnsi="GHEA Grapalat"/>
                <w:color w:val="000000"/>
                <w:sz w:val="18"/>
                <w:szCs w:val="18"/>
                <w:lang w:val="hy-AM"/>
              </w:rPr>
              <w:t>9-</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881:</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этого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маркировка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частично</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N 022/2011),</w:t>
            </w:r>
            <w:r w:rsidRPr="00AE56D0">
              <w:rPr>
                <w:rFonts w:ascii="GHEA Grapalat" w:hAnsi="GHEA Grapalat" w:cs="Sylfaen"/>
                <w:color w:val="000000"/>
                <w:sz w:val="18"/>
                <w:szCs w:val="18"/>
                <w:lang w:val="hy-AM"/>
              </w:rPr>
              <w:t>Евразийский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экономический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совет</w:t>
            </w:r>
            <w:r w:rsidRPr="00AE56D0">
              <w:rPr>
                <w:rFonts w:ascii="GHEA Grapalat" w:hAnsi="GHEA Grapalat"/>
                <w:color w:val="000000"/>
                <w:sz w:val="18"/>
                <w:szCs w:val="18"/>
                <w:lang w:val="hy-AM"/>
              </w:rPr>
              <w:t>2012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Июль</w:t>
            </w:r>
            <w:r w:rsidRPr="00AE56D0">
              <w:rPr>
                <w:rFonts w:ascii="GHEA Grapalat" w:hAnsi="GHEA Grapalat"/>
                <w:color w:val="000000"/>
                <w:sz w:val="18"/>
                <w:szCs w:val="18"/>
                <w:lang w:val="hy-AM"/>
              </w:rPr>
              <w:t>20-</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58</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подтвержденный</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Пищевая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добавок</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ароматизаторов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технологический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вспомогательный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средства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презентабельный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требования</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29/2012),</w:t>
            </w:r>
            <w:r w:rsidRPr="00AE56D0">
              <w:rPr>
                <w:rFonts w:ascii="GHEA Grapalat" w:hAnsi="GHEA Grapalat" w:cs="Sylfaen"/>
                <w:color w:val="000000"/>
                <w:sz w:val="18"/>
                <w:szCs w:val="18"/>
                <w:lang w:val="hy-AM"/>
              </w:rPr>
              <w:t>Таможня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союз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комиссии</w:t>
            </w:r>
            <w:r w:rsidRPr="00AE56D0">
              <w:rPr>
                <w:rFonts w:ascii="GHEA Grapalat" w:hAnsi="GHEA Grapalat"/>
                <w:color w:val="000000"/>
                <w:sz w:val="18"/>
                <w:szCs w:val="18"/>
                <w:lang w:val="hy-AM"/>
              </w:rPr>
              <w:t>2011 год</w:t>
            </w:r>
            <w:r w:rsidRPr="00AE56D0">
              <w:rPr>
                <w:rFonts w:ascii="GHEA Grapalat" w:hAnsi="GHEA Grapalat" w:cs="Sylfaen"/>
                <w:color w:val="000000"/>
                <w:sz w:val="18"/>
                <w:szCs w:val="18"/>
                <w:lang w:val="hy-AM"/>
              </w:rPr>
              <w:t>год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Август</w:t>
            </w:r>
            <w:r w:rsidRPr="00AE56D0">
              <w:rPr>
                <w:rFonts w:ascii="GHEA Grapalat" w:hAnsi="GHEA Grapalat"/>
                <w:color w:val="000000"/>
                <w:sz w:val="18"/>
                <w:szCs w:val="18"/>
                <w:lang w:val="hy-AM"/>
              </w:rPr>
              <w:t>16-</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число</w:t>
            </w:r>
            <w:r w:rsidRPr="00AE56D0">
              <w:rPr>
                <w:rFonts w:ascii="GHEA Grapalat" w:hAnsi="GHEA Grapalat"/>
                <w:color w:val="000000"/>
                <w:sz w:val="18"/>
                <w:szCs w:val="18"/>
                <w:lang w:val="hy-AM"/>
              </w:rPr>
              <w:t>769:</w:t>
            </w:r>
            <w:r w:rsidRPr="00AE56D0">
              <w:rPr>
                <w:rFonts w:ascii="GHEA Grapalat" w:hAnsi="GHEA Grapalat" w:cs="Sylfaen"/>
                <w:color w:val="000000"/>
                <w:sz w:val="18"/>
                <w:szCs w:val="18"/>
                <w:lang w:val="hy-AM"/>
              </w:rPr>
              <w:t>по решению</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принял</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упаковки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ММ: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ТК:</w:t>
            </w:r>
            <w:r w:rsidRPr="00AE56D0">
              <w:rPr>
                <w:rFonts w:ascii="GHEA Grapalat" w:hAnsi="GHEA Grapalat"/>
                <w:color w:val="000000"/>
                <w:sz w:val="18"/>
                <w:szCs w:val="18"/>
                <w:lang w:val="hy-AM"/>
              </w:rPr>
              <w:t>005/2011)</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правила</w:t>
            </w:r>
            <w:r w:rsidRPr="00AE56D0">
              <w:rPr>
                <w:rFonts w:ascii="GHEA Grapalat" w:hAnsi="GHEA Grapalat"/>
                <w:color w:val="000000"/>
                <w:sz w:val="18"/>
                <w:szCs w:val="18"/>
                <w:lang w:val="hy-AM"/>
              </w:rPr>
              <w:t>,</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безопасность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РА: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закона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Ярлык: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читаемый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Еда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технический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согласно спецификации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или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предложения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условия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приложение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прийти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случай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непоследовательность</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исправление</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срок:</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является</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определенный</w:t>
            </w:r>
            <w:r w:rsidRPr="00AE56D0">
              <w:rPr>
                <w:rFonts w:ascii="GHEA Grapalat" w:hAnsi="GHEA Grapalat"/>
                <w:color w:val="000000"/>
                <w:sz w:val="18"/>
                <w:szCs w:val="18"/>
                <w:lang w:val="hy-AM"/>
              </w:rPr>
              <w:t>1:</w:t>
            </w:r>
            <w:r w:rsidRPr="00AE56D0">
              <w:rPr>
                <w:rFonts w:ascii="GHEA Grapalat" w:hAnsi="GHEA Grapalat" w:cs="Sylfaen"/>
                <w:color w:val="000000"/>
                <w:sz w:val="18"/>
                <w:szCs w:val="18"/>
                <w:lang w:val="hy-AM"/>
              </w:rPr>
              <w:t>день</w:t>
            </w:r>
            <w:r w:rsidRPr="00AE56D0">
              <w:rPr>
                <w:rFonts w:ascii="GHEA Grapalat" w:hAnsi="GHEA Grapalat"/>
                <w:color w:val="000000"/>
                <w:sz w:val="18"/>
                <w:szCs w:val="18"/>
                <w:lang w:val="hy-AM"/>
              </w:rPr>
              <w:t>:</w:t>
            </w:r>
          </w:p>
        </w:tc>
        <w:tc>
          <w:tcPr>
            <w:tcW w:w="672" w:type="dxa"/>
            <w:shd w:val="clear" w:color="auto" w:fill="auto"/>
          </w:tcPr>
          <w:p w:rsidR="00CC3ED0" w:rsidRPr="00AE56D0" w:rsidRDefault="00CC3ED0" w:rsidP="003A1E7D">
            <w:pPr>
              <w:rPr>
                <w:rFonts w:ascii="GHEA Grapalat" w:hAnsi="GHEA Grapalat"/>
                <w:sz w:val="20"/>
              </w:rPr>
            </w:pPr>
            <w:r>
              <w:rPr>
                <w:rFonts w:ascii="GHEA Grapalat" w:hAnsi="GHEA Grapalat" w:cs="Sylfaen"/>
                <w:sz w:val="20"/>
                <w:szCs w:val="20"/>
              </w:rPr>
              <w:lastRenderedPageBreak/>
              <w:t>грам</w:t>
            </w:r>
          </w:p>
        </w:tc>
        <w:tc>
          <w:tcPr>
            <w:tcW w:w="734" w:type="dxa"/>
            <w:tcBorders>
              <w:top w:val="nil"/>
              <w:left w:val="single" w:sz="4" w:space="0" w:color="auto"/>
              <w:bottom w:val="single" w:sz="4" w:space="0" w:color="auto"/>
              <w:right w:val="single" w:sz="4" w:space="0" w:color="auto"/>
            </w:tcBorders>
            <w:shd w:val="clear" w:color="auto" w:fill="auto"/>
          </w:tcPr>
          <w:p w:rsidR="00CC3ED0" w:rsidRPr="00AE56D0" w:rsidRDefault="00CC3ED0" w:rsidP="003A1E7D">
            <w:pPr>
              <w:rPr>
                <w:rFonts w:ascii="GHEA Grapalat" w:hAnsi="GHEA Grapalat"/>
                <w:sz w:val="20"/>
              </w:rPr>
            </w:pPr>
            <w:r w:rsidRPr="00AE56D0">
              <w:rPr>
                <w:rFonts w:ascii="GHEA Grapalat" w:hAnsi="GHEA Grapalat"/>
                <w:sz w:val="20"/>
              </w:rPr>
              <w:t>800</w:t>
            </w:r>
          </w:p>
        </w:tc>
        <w:tc>
          <w:tcPr>
            <w:tcW w:w="1080" w:type="dxa"/>
            <w:tcBorders>
              <w:top w:val="nil"/>
              <w:left w:val="single" w:sz="4" w:space="0" w:color="auto"/>
              <w:bottom w:val="single" w:sz="4" w:space="0" w:color="auto"/>
              <w:right w:val="single" w:sz="4" w:space="0" w:color="auto"/>
            </w:tcBorders>
            <w:shd w:val="clear" w:color="auto" w:fill="auto"/>
          </w:tcPr>
          <w:p w:rsidR="00CC3ED0" w:rsidRPr="00DB5A24" w:rsidRDefault="00CC3ED0" w:rsidP="003A1E7D">
            <w:pPr>
              <w:rPr>
                <w:rFonts w:ascii="GHEA Grapalat" w:hAnsi="GHEA Grapalat"/>
                <w:sz w:val="20"/>
                <w:lang w:val="hy-AM"/>
              </w:rPr>
            </w:pPr>
            <w:r>
              <w:rPr>
                <w:rFonts w:ascii="GHEA Grapalat" w:hAnsi="GHEA Grapalat"/>
                <w:sz w:val="20"/>
                <w:lang w:val="hy-AM"/>
              </w:rPr>
              <w:t>24000</w:t>
            </w:r>
          </w:p>
        </w:tc>
        <w:tc>
          <w:tcPr>
            <w:tcW w:w="663" w:type="dxa"/>
            <w:tcBorders>
              <w:top w:val="nil"/>
              <w:left w:val="single" w:sz="4" w:space="0" w:color="auto"/>
              <w:bottom w:val="single" w:sz="4" w:space="0" w:color="auto"/>
              <w:right w:val="single" w:sz="4" w:space="0" w:color="auto"/>
            </w:tcBorders>
            <w:shd w:val="clear" w:color="auto" w:fill="auto"/>
            <w:vAlign w:val="bottom"/>
          </w:tcPr>
          <w:p w:rsidR="00CC3ED0" w:rsidRPr="00DB5A24" w:rsidRDefault="00CC3ED0" w:rsidP="003A1E7D">
            <w:pPr>
              <w:jc w:val="center"/>
              <w:rPr>
                <w:rFonts w:ascii="GHEA Grapalat" w:hAnsi="GHEA Grapalat"/>
                <w:sz w:val="20"/>
                <w:lang w:val="hy-AM"/>
              </w:rPr>
            </w:pPr>
            <w:r>
              <w:rPr>
                <w:rFonts w:ascii="GHEA Grapalat" w:hAnsi="GHEA Grapalat" w:cs="Calibri"/>
                <w:color w:val="000000"/>
                <w:sz w:val="16"/>
                <w:szCs w:val="16"/>
                <w:lang w:val="hy-AM"/>
              </w:rPr>
              <w:t>30:00</w:t>
            </w:r>
          </w:p>
        </w:tc>
        <w:tc>
          <w:tcPr>
            <w:tcW w:w="1137" w:type="dxa"/>
            <w:shd w:val="clear" w:color="auto" w:fill="auto"/>
          </w:tcPr>
          <w:p w:rsidR="00CC3ED0" w:rsidRPr="00AE56D0" w:rsidRDefault="00CC3ED0" w:rsidP="003A1E7D">
            <w:pPr>
              <w:autoSpaceDE w:val="0"/>
              <w:autoSpaceDN w:val="0"/>
              <w:adjustRightInd w:val="0"/>
              <w:rPr>
                <w:rFonts w:ascii="GHEA Grapalat" w:eastAsiaTheme="minorHAnsi" w:hAnsi="GHEA Grapalat" w:cs="Calibri"/>
                <w:b/>
                <w:bCs/>
                <w:color w:val="000000"/>
                <w:sz w:val="16"/>
                <w:szCs w:val="16"/>
              </w:rPr>
            </w:pPr>
            <w:r w:rsidRPr="00C17BFD">
              <w:rPr>
                <w:rFonts w:ascii="Sylfaen" w:hAnsi="Sylfaen"/>
                <w:sz w:val="20"/>
                <w:szCs w:val="20"/>
              </w:rPr>
              <w:t>Таперакан Исакови 2</w:t>
            </w:r>
          </w:p>
        </w:tc>
        <w:tc>
          <w:tcPr>
            <w:tcW w:w="655" w:type="dxa"/>
            <w:tcBorders>
              <w:top w:val="nil"/>
              <w:left w:val="single" w:sz="4" w:space="0" w:color="auto"/>
              <w:bottom w:val="single" w:sz="4" w:space="0" w:color="auto"/>
              <w:right w:val="single" w:sz="4" w:space="0" w:color="auto"/>
            </w:tcBorders>
            <w:shd w:val="clear" w:color="auto" w:fill="auto"/>
            <w:vAlign w:val="bottom"/>
          </w:tcPr>
          <w:p w:rsidR="00CC3ED0" w:rsidRPr="00DB5A24" w:rsidRDefault="00CC3ED0" w:rsidP="003A1E7D">
            <w:pPr>
              <w:jc w:val="center"/>
              <w:rPr>
                <w:rFonts w:ascii="GHEA Grapalat" w:hAnsi="GHEA Grapalat"/>
                <w:sz w:val="20"/>
                <w:lang w:val="hy-AM"/>
              </w:rPr>
            </w:pPr>
            <w:r>
              <w:rPr>
                <w:rFonts w:ascii="GHEA Grapalat" w:hAnsi="GHEA Grapalat" w:cs="Calibri"/>
                <w:color w:val="000000"/>
                <w:sz w:val="16"/>
                <w:szCs w:val="16"/>
                <w:lang w:val="hy-AM"/>
              </w:rPr>
              <w:t>30:00</w:t>
            </w:r>
          </w:p>
        </w:tc>
        <w:tc>
          <w:tcPr>
            <w:tcW w:w="1510" w:type="dxa"/>
            <w:shd w:val="clear" w:color="auto" w:fill="auto"/>
          </w:tcPr>
          <w:p w:rsidR="00CC3ED0" w:rsidRPr="00AE56D0" w:rsidRDefault="00CC3ED0" w:rsidP="003A1E7D">
            <w:pPr>
              <w:rPr>
                <w:rFonts w:ascii="GHEA Grapalat" w:hAnsi="GHEA Grapalat"/>
                <w:lang w:val="hy-AM"/>
              </w:rPr>
            </w:pPr>
            <w:r w:rsidRPr="00AE56D0">
              <w:rPr>
                <w:rFonts w:ascii="GHEA Grapalat" w:hAnsi="GHEA Grapalat" w:cs="Sylfaen"/>
                <w:sz w:val="16"/>
                <w:szCs w:val="16"/>
                <w:lang w:val="hy-AM"/>
              </w:rPr>
              <w:t xml:space="preserve">После вступления договора в силу до последнего рабочего дня, установленного на декабрь месяц в детском саду </w:t>
            </w:r>
            <w:r w:rsidRPr="00AE56D0">
              <w:rPr>
                <w:rFonts w:ascii="GHEA Grapalat" w:hAnsi="GHEA Grapalat" w:cs="Sylfaen"/>
                <w:sz w:val="16"/>
                <w:szCs w:val="16"/>
                <w:lang w:val="hy-AM"/>
              </w:rPr>
              <w:lastRenderedPageBreak/>
              <w:t>2025 года включительно.</w:t>
            </w:r>
          </w:p>
        </w:tc>
      </w:tr>
    </w:tbl>
    <w:p w:rsidR="00CC3ED0" w:rsidRPr="00AE56D0" w:rsidRDefault="00CC3ED0" w:rsidP="00CC3ED0">
      <w:pPr>
        <w:rPr>
          <w:rFonts w:ascii="GHEA Grapalat" w:hAnsi="GHEA Grapalat"/>
          <w:i/>
          <w:sz w:val="18"/>
          <w:lang w:val="hy-AM"/>
        </w:rPr>
      </w:pPr>
    </w:p>
    <w:p w:rsidR="00CC3ED0" w:rsidRPr="00AE56D0" w:rsidRDefault="00CC3ED0" w:rsidP="00CC3ED0">
      <w:pPr>
        <w:jc w:val="right"/>
        <w:rPr>
          <w:rFonts w:ascii="GHEA Grapalat" w:hAnsi="GHEA Grapalat"/>
          <w:i/>
          <w:sz w:val="18"/>
          <w:lang w:val="hy-AM"/>
        </w:rPr>
      </w:pPr>
    </w:p>
    <w:p w:rsidR="00CC3ED0" w:rsidRPr="00AE56D0" w:rsidRDefault="00CC3ED0" w:rsidP="00CC3ED0">
      <w:pPr>
        <w:rPr>
          <w:rFonts w:ascii="GHEA Grapalat" w:hAnsi="GHEA Grapalat" w:cs="Sylfaen"/>
          <w:sz w:val="16"/>
          <w:szCs w:val="16"/>
          <w:lang w:val="hy-AM"/>
        </w:rPr>
      </w:pPr>
      <w:r w:rsidRPr="00AE56D0">
        <w:rPr>
          <w:rFonts w:ascii="GHEA Grapalat" w:hAnsi="GHEA Grapalat" w:cs="Sylfaen"/>
          <w:sz w:val="16"/>
          <w:szCs w:val="16"/>
          <w:lang w:val="hy-AM"/>
        </w:rPr>
        <w:t>1. Указанное количество каждого вида продукции является максимальным, оно может быть уменьшено Покупателем с учетом фактического количества посещающих детей в течение года.</w:t>
      </w:r>
    </w:p>
    <w:p w:rsidR="00CC3ED0" w:rsidRPr="00AE56D0" w:rsidRDefault="00CC3ED0" w:rsidP="00CC3ED0">
      <w:pPr>
        <w:rPr>
          <w:rFonts w:ascii="GHEA Grapalat" w:hAnsi="GHEA Grapalat" w:cs="Sylfaen"/>
          <w:sz w:val="16"/>
          <w:szCs w:val="16"/>
          <w:lang w:val="hy-AM"/>
        </w:rPr>
      </w:pPr>
      <w:r w:rsidRPr="00AE56D0">
        <w:rPr>
          <w:rFonts w:ascii="GHEA Grapalat" w:hAnsi="GHEA Grapalat" w:cs="Sylfaen"/>
          <w:sz w:val="16"/>
          <w:szCs w:val="16"/>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CC3ED0" w:rsidRPr="00AE56D0" w:rsidRDefault="00CC3ED0" w:rsidP="00CC3ED0">
      <w:pPr>
        <w:rPr>
          <w:rFonts w:ascii="GHEA Grapalat" w:hAnsi="GHEA Grapalat" w:cs="Sylfaen"/>
          <w:sz w:val="16"/>
          <w:szCs w:val="16"/>
          <w:lang w:val="hy-AM"/>
        </w:rPr>
      </w:pPr>
      <w:r w:rsidRPr="00AE56D0">
        <w:rPr>
          <w:rFonts w:ascii="GHEA Grapalat" w:hAnsi="GHEA Grapalat" w:cs="Sylfaen"/>
          <w:sz w:val="16"/>
          <w:szCs w:val="16"/>
          <w:lang w:val="hy-AM"/>
        </w:rPr>
        <w:t>3. Доставка осуществляется в день и время, согласованные с Покупателем.</w:t>
      </w:r>
    </w:p>
    <w:p w:rsidR="00CC3ED0" w:rsidRPr="00AE56D0" w:rsidRDefault="00CC3ED0" w:rsidP="00CC3ED0">
      <w:pPr>
        <w:rPr>
          <w:rFonts w:ascii="GHEA Grapalat" w:hAnsi="GHEA Grapalat" w:cs="Sylfaen"/>
          <w:sz w:val="16"/>
          <w:szCs w:val="16"/>
          <w:lang w:val="hy-AM"/>
        </w:rPr>
      </w:pPr>
      <w:r w:rsidRPr="00AE56D0">
        <w:rPr>
          <w:rFonts w:ascii="GHEA Grapalat" w:hAnsi="GHEA Grapalat" w:cs="Sylfaen"/>
          <w:sz w:val="16"/>
          <w:szCs w:val="16"/>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CC3ED0" w:rsidRPr="00AE56D0" w:rsidRDefault="00CC3ED0" w:rsidP="00CC3ED0">
      <w:pPr>
        <w:rPr>
          <w:rFonts w:ascii="GHEA Grapalat" w:hAnsi="GHEA Grapalat" w:cs="Sylfaen"/>
          <w:sz w:val="16"/>
          <w:szCs w:val="16"/>
          <w:lang w:val="hy-AM"/>
        </w:rPr>
      </w:pPr>
      <w:r w:rsidRPr="00AE56D0">
        <w:rPr>
          <w:rFonts w:ascii="GHEA Grapalat" w:hAnsi="GHEA Grapalat" w:cs="Sylfaen"/>
          <w:sz w:val="16"/>
          <w:szCs w:val="16"/>
          <w:lang w:val="hy-AM"/>
        </w:rPr>
        <w:t>5. Доставка осуществляется за счет поставщика в день и время, согласованные с Покупателем.</w:t>
      </w:r>
    </w:p>
    <w:p w:rsidR="00CC3ED0" w:rsidRPr="00AE56D0" w:rsidRDefault="00CC3ED0" w:rsidP="00CC3ED0">
      <w:pPr>
        <w:rPr>
          <w:rFonts w:ascii="GHEA Grapalat" w:hAnsi="GHEA Grapalat" w:cs="Sylfaen"/>
          <w:sz w:val="16"/>
          <w:szCs w:val="16"/>
          <w:lang w:val="hy-AM"/>
        </w:rPr>
      </w:pPr>
      <w:r w:rsidRPr="00AE56D0">
        <w:rPr>
          <w:rFonts w:ascii="GHEA Grapalat" w:hAnsi="GHEA Grapalat" w:cs="Sylfaen"/>
          <w:sz w:val="16"/>
          <w:szCs w:val="16"/>
          <w:lang w:val="hy-AM"/>
        </w:rPr>
        <w:t xml:space="preserve">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w:t>
      </w:r>
      <w:r w:rsidRPr="00AE56D0">
        <w:rPr>
          <w:rFonts w:ascii="Cambria Math" w:hAnsi="Cambria Math" w:cs="Cambria Math"/>
          <w:sz w:val="16"/>
          <w:szCs w:val="16"/>
          <w:lang w:val="hy-AM"/>
        </w:rPr>
        <w:t>​​</w:t>
      </w:r>
      <w:r w:rsidRPr="00AE56D0">
        <w:rPr>
          <w:rFonts w:ascii="GHEA Grapalat" w:hAnsi="GHEA Grapalat" w:cs="Sylfaen"/>
          <w:sz w:val="16"/>
          <w:szCs w:val="16"/>
          <w:lang w:val="hy-AM"/>
        </w:rPr>
        <w:t>в течение максимум 2 календарных дней.</w:t>
      </w:r>
    </w:p>
    <w:p w:rsidR="00CC3ED0" w:rsidRPr="00AE56D0" w:rsidRDefault="00CC3ED0" w:rsidP="00CC3ED0">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 Наличие сертификата соответствия или заводской упаковки обязательно, если это применимо для вышеуказанного товара(ов). При этом на упаковке должно быть указано наименование производителя, наименование продукта, тип, дата изготовления, срок годности. дата каждого поставляемого товара(ов), количество товара (кг, штука, литр и т.п.), другая информация, предусмотренная законодательством.</w:t>
      </w:r>
    </w:p>
    <w:p w:rsidR="00CC3ED0" w:rsidRPr="00AE56D0" w:rsidRDefault="00CC3ED0" w:rsidP="00CC3ED0">
      <w:pPr>
        <w:jc w:val="both"/>
        <w:rPr>
          <w:rFonts w:ascii="GHEA Grapalat" w:hAnsi="GHEA Grapalat" w:cs="Sylfaen"/>
          <w:sz w:val="16"/>
          <w:szCs w:val="16"/>
          <w:lang w:val="hy-AM"/>
        </w:rPr>
      </w:pPr>
      <w:r w:rsidRPr="00AE56D0">
        <w:rPr>
          <w:rFonts w:ascii="GHEA Grapalat" w:hAnsi="GHEA Grapalat" w:cs="Sylfaen"/>
          <w:sz w:val="16"/>
          <w:szCs w:val="16"/>
          <w:lang w:val="hy-AM"/>
        </w:rPr>
        <w:t>Хлеб должен доставляться каждый рабочий день в указанное Покупателем время.</w:t>
      </w:r>
    </w:p>
    <w:p w:rsidR="00CC3ED0" w:rsidRPr="00AE56D0" w:rsidRDefault="00CC3ED0" w:rsidP="00CC3ED0">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Общие обязательные требования к группе товаров.</w:t>
      </w:r>
    </w:p>
    <w:p w:rsidR="00CC3ED0" w:rsidRPr="00AE56D0" w:rsidRDefault="00CC3ED0" w:rsidP="00DE1C2E">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января 2011 года № 882 (МУ ТС 023/2011).</w:t>
      </w:r>
    </w:p>
    <w:p w:rsidR="00CC3ED0" w:rsidRPr="00AE56D0" w:rsidRDefault="00CC3ED0" w:rsidP="00DE1C2E">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января 2011 года.</w:t>
      </w:r>
    </w:p>
    <w:p w:rsidR="00CC3ED0" w:rsidRPr="00AE56D0" w:rsidRDefault="00CC3ED0" w:rsidP="00DE1C2E">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lastRenderedPageBreak/>
        <w:t>«О безопасности молока и молочной продукции», принятого решением соответствующего Совета Евразийской экономической комиссии от 9 октября 2013 года № 67 (ММ ТС 033/2013).</w:t>
      </w:r>
    </w:p>
    <w:p w:rsidR="00CC3ED0" w:rsidRPr="00AE56D0" w:rsidRDefault="00CC3ED0" w:rsidP="00DE1C2E">
      <w:pPr>
        <w:numPr>
          <w:ilvl w:val="0"/>
          <w:numId w:val="11"/>
        </w:numPr>
        <w:rPr>
          <w:rFonts w:ascii="GHEA Grapalat" w:hAnsi="GHEA Grapalat" w:cs="Calibri"/>
          <w:b/>
          <w:bCs/>
          <w:color w:val="000000"/>
          <w:sz w:val="16"/>
          <w:szCs w:val="16"/>
          <w:lang w:val="hy-AM"/>
        </w:rPr>
      </w:pPr>
      <w:r w:rsidRPr="00AE56D0">
        <w:rPr>
          <w:rFonts w:ascii="GHEA Grapalat" w:hAnsi="GHEA Grapalat"/>
          <w:b/>
          <w:bCs/>
          <w:color w:val="000000"/>
          <w:sz w:val="16"/>
          <w:szCs w:val="16"/>
          <w:lang w:val="hy-AM"/>
        </w:rPr>
        <w:t>По сообщению Совета Евразийской экономической комиссии</w:t>
      </w:r>
      <w:r w:rsidRPr="00AE56D0">
        <w:rPr>
          <w:rFonts w:ascii="GHEA Grapalat" w:hAnsi="GHEA Grapalat"/>
          <w:b/>
          <w:bCs/>
          <w:color w:val="000000"/>
          <w:sz w:val="16"/>
          <w:szCs w:val="16"/>
          <w:lang w:val="pt-BR"/>
        </w:rPr>
        <w:t>2013 год</w:t>
      </w:r>
      <w:r w:rsidRPr="00AE56D0">
        <w:rPr>
          <w:rFonts w:ascii="GHEA Grapalat" w:hAnsi="GHEA Grapalat"/>
          <w:b/>
          <w:bCs/>
          <w:color w:val="000000"/>
          <w:sz w:val="16"/>
          <w:szCs w:val="16"/>
          <w:lang w:val="hy-AM"/>
        </w:rPr>
        <w:t>Октябрь</w:t>
      </w:r>
      <w:r w:rsidRPr="00AE56D0">
        <w:rPr>
          <w:rFonts w:ascii="GHEA Grapalat" w:hAnsi="GHEA Grapalat"/>
          <w:b/>
          <w:bCs/>
          <w:color w:val="000000"/>
          <w:sz w:val="16"/>
          <w:szCs w:val="16"/>
          <w:lang w:val="pt-BR"/>
        </w:rPr>
        <w:t>Число 968:</w:t>
      </w:r>
      <w:r w:rsidRPr="00AE56D0">
        <w:rPr>
          <w:rFonts w:ascii="GHEA Grapalat" w:hAnsi="GHEA Grapalat"/>
          <w:b/>
          <w:bCs/>
          <w:color w:val="000000"/>
          <w:sz w:val="16"/>
          <w:szCs w:val="16"/>
          <w:lang w:val="hy-AM"/>
        </w:rPr>
        <w:t>принято решением</w:t>
      </w:r>
      <w:r w:rsidRPr="00AE56D0">
        <w:rPr>
          <w:rFonts w:ascii="GHEA Grapalat" w:hAnsi="GHEA Grapalat" w:cs="GHEA Grapalat"/>
          <w:b/>
          <w:bCs/>
          <w:color w:val="000000"/>
          <w:sz w:val="16"/>
          <w:szCs w:val="16"/>
          <w:lang w:val="pt-BR"/>
        </w:rPr>
        <w:t>"</w:t>
      </w:r>
      <w:r w:rsidRPr="00AE56D0">
        <w:rPr>
          <w:rFonts w:ascii="GHEA Grapalat" w:hAnsi="GHEA Grapalat"/>
          <w:b/>
          <w:bCs/>
          <w:color w:val="000000"/>
          <w:sz w:val="16"/>
          <w:szCs w:val="16"/>
          <w:lang w:val="hy-AM"/>
        </w:rPr>
        <w:t>О безопасности мяса и мясопродуктов» (МИТК:</w:t>
      </w:r>
      <w:r w:rsidRPr="00AE56D0">
        <w:rPr>
          <w:rFonts w:ascii="GHEA Grapalat" w:hAnsi="GHEA Grapalat"/>
          <w:b/>
          <w:bCs/>
          <w:color w:val="000000"/>
          <w:sz w:val="16"/>
          <w:szCs w:val="16"/>
          <w:lang w:val="pt-BR"/>
        </w:rPr>
        <w:t>034/2013)</w:t>
      </w:r>
      <w:r w:rsidRPr="00AE56D0">
        <w:rPr>
          <w:rFonts w:ascii="GHEA Grapalat" w:hAnsi="GHEA Grapalat"/>
          <w:b/>
          <w:bCs/>
          <w:color w:val="000000"/>
          <w:sz w:val="16"/>
          <w:szCs w:val="16"/>
          <w:lang w:val="hy-AM"/>
        </w:rPr>
        <w:t>регламента</w:t>
      </w:r>
    </w:p>
    <w:p w:rsidR="00CC3ED0" w:rsidRPr="00AE56D0" w:rsidRDefault="00CC3ED0" w:rsidP="00CC3ED0">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Безопасность, упаковка и маркировка.</w:t>
      </w:r>
    </w:p>
    <w:p w:rsidR="00CC3ED0" w:rsidRPr="00AE56D0" w:rsidRDefault="00CC3ED0" w:rsidP="00DE1C2E">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согласно Решению Комиссии Таможенного союза «О безопасности пищевой продукции» от 9 января 2011 г. № 880 (СМ ТС 021/2011),</w:t>
      </w:r>
    </w:p>
    <w:p w:rsidR="00CC3ED0" w:rsidRPr="00AE56D0" w:rsidRDefault="00CC3ED0" w:rsidP="00DE1C2E">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«Пищевая продукция в части ее маркировки», утвержденная решением Комиссии Таможенного союза от 9 января 2011 года № 881 (СМ ТС 022/2011),</w:t>
      </w:r>
    </w:p>
    <w:p w:rsidR="00CC3ED0" w:rsidRPr="00AE56D0" w:rsidRDefault="00CC3ED0" w:rsidP="00DE1C2E">
      <w:pPr>
        <w:numPr>
          <w:ilvl w:val="0"/>
          <w:numId w:val="11"/>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Статья 9 Положения «О безопасности упаковки» (ТС ММ 005/2011) и статья 9 Закона РА «О безопасности пищевых продуктов», принятых решением Комиссии Таможенного союза № 769 от 16 августа 2011 года.</w:t>
      </w:r>
    </w:p>
    <w:p w:rsidR="00CC3ED0" w:rsidRPr="00DE5BBE" w:rsidRDefault="00CC3ED0" w:rsidP="00CC3ED0">
      <w:pPr>
        <w:rPr>
          <w:rFonts w:ascii="GHEA Grapalat" w:hAnsi="GHEA Grapalat"/>
          <w:b/>
          <w:sz w:val="16"/>
          <w:szCs w:val="16"/>
          <w:lang w:val="hy-AM"/>
        </w:rPr>
      </w:pPr>
    </w:p>
    <w:p w:rsidR="00CC3ED0" w:rsidRPr="00AE56D0" w:rsidRDefault="00CC3ED0" w:rsidP="00CC3ED0">
      <w:pPr>
        <w:rPr>
          <w:rFonts w:ascii="GHEA Grapalat" w:hAnsi="GHEA Grapalat"/>
          <w:b/>
          <w:sz w:val="16"/>
          <w:szCs w:val="16"/>
          <w:lang w:val="nb-NO"/>
        </w:rPr>
      </w:pPr>
      <w:r w:rsidRPr="00AE56D0">
        <w:rPr>
          <w:rFonts w:ascii="GHEA Grapalat" w:hAnsi="GHEA Grapalat"/>
          <w:b/>
          <w:sz w:val="16"/>
          <w:szCs w:val="16"/>
          <w:lang w:val="hy-AM"/>
        </w:rPr>
        <w:t>Хлебобулочные изделия и мясные изделия должны поставляться с помощью специального оборудования и документов, предусмотренных в соответствии с соответствующими стандартами и законами по безопасности пищевых продуктов. С брошюрами.</w:t>
      </w:r>
    </w:p>
    <w:p w:rsidR="00CC3ED0" w:rsidRPr="00AE56D0" w:rsidRDefault="00CC3ED0" w:rsidP="00CC3ED0">
      <w:pPr>
        <w:rPr>
          <w:rFonts w:ascii="GHEA Grapalat" w:hAnsi="GHEA Grapalat"/>
          <w:sz w:val="16"/>
          <w:szCs w:val="16"/>
          <w:lang w:val="hy-AM"/>
        </w:rPr>
      </w:pPr>
    </w:p>
    <w:p w:rsidR="00CC3ED0" w:rsidRPr="00AE56D0" w:rsidRDefault="00CC3ED0" w:rsidP="00CC3ED0">
      <w:pPr>
        <w:jc w:val="both"/>
        <w:rPr>
          <w:rFonts w:ascii="GHEA Grapalat" w:hAnsi="GHEA Grapalat" w:cs="Sylfaen"/>
          <w:lang w:val="hy-AM"/>
        </w:rPr>
      </w:pPr>
      <w:r w:rsidRPr="00AE56D0">
        <w:rPr>
          <w:rFonts w:ascii="GHEA Grapalat" w:hAnsi="GHEA Grapalat"/>
          <w:lang w:val="hy-AM"/>
        </w:rPr>
        <w:t>По усмотрению заказчика в течение всего срока действия договора испытательный образец из любой поставленной партии может быть отправлен на экспертизу до 4 раз, которая будет проводиться организацией, проводящей экспертизу по выбору Заказчика. . Оплата за проведенное обследование производится поставщиком.</w:t>
      </w:r>
      <w:r w:rsidRPr="00AE56D0">
        <w:rPr>
          <w:rFonts w:ascii="GHEA Grapalat" w:hAnsi="GHEA Grapalat" w:cs="Sylfaen"/>
          <w:lang w:val="hy-AM"/>
        </w:rPr>
        <w:t>В случае получения отрицательного заключения в результате лабораторного исследования, оно должно быть оформлено в соответствии с требованиями законодательства РА.</w:t>
      </w:r>
    </w:p>
    <w:p w:rsidR="00CC3ED0" w:rsidRPr="00AE56D0" w:rsidRDefault="00CC3ED0" w:rsidP="00CC3ED0">
      <w:pPr>
        <w:jc w:val="both"/>
        <w:rPr>
          <w:rFonts w:ascii="GHEA Grapalat" w:hAnsi="GHEA Grapalat" w:cs="Sylfaen"/>
          <w:i/>
          <w:sz w:val="16"/>
          <w:szCs w:val="16"/>
          <w:lang w:val="pt-BR"/>
        </w:rPr>
      </w:pPr>
      <w:r w:rsidRPr="00AE56D0">
        <w:rPr>
          <w:rFonts w:ascii="GHEA Grapalat" w:hAnsi="GHEA Grapalat"/>
          <w:sz w:val="16"/>
          <w:szCs w:val="16"/>
          <w:lang w:val="hy-AM"/>
        </w:rPr>
        <w:t>*</w:t>
      </w:r>
      <w:r w:rsidRPr="00AE56D0">
        <w:rPr>
          <w:rFonts w:ascii="GHEA Grapalat" w:hAnsi="GHEA Grapalat" w:cs="Sylfaen"/>
          <w:i/>
          <w:sz w:val="16"/>
          <w:szCs w:val="16"/>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CC3ED0" w:rsidRPr="00AE56D0" w:rsidRDefault="00CC3ED0" w:rsidP="00CC3ED0">
      <w:pPr>
        <w:jc w:val="both"/>
        <w:rPr>
          <w:rFonts w:ascii="GHEA Grapalat" w:hAnsi="GHEA Grapalat" w:cs="Sylfaen"/>
          <w:i/>
          <w:sz w:val="16"/>
          <w:szCs w:val="16"/>
          <w:lang w:val="pt-BR"/>
        </w:rPr>
      </w:pPr>
    </w:p>
    <w:p w:rsidR="00CC3ED0" w:rsidRPr="00AE56D0" w:rsidRDefault="00CC3ED0" w:rsidP="00CC3ED0">
      <w:pPr>
        <w:pStyle w:val="af2"/>
        <w:jc w:val="both"/>
        <w:rPr>
          <w:rFonts w:ascii="GHEA Grapalat" w:hAnsi="GHEA Grapalat"/>
          <w:sz w:val="16"/>
          <w:szCs w:val="16"/>
          <w:lang w:val="pt-BR"/>
        </w:rPr>
      </w:pPr>
      <w:r w:rsidRPr="00AE56D0">
        <w:rPr>
          <w:rFonts w:ascii="GHEA Grapalat" w:hAnsi="GHEA Grapalat"/>
          <w:sz w:val="16"/>
          <w:szCs w:val="16"/>
        </w:rPr>
        <w:t>**</w:t>
      </w:r>
      <w:r w:rsidRPr="00AE56D0">
        <w:rPr>
          <w:rFonts w:ascii="GHEA Grapalat" w:hAnsi="GHEA Grapalat" w:cs="Sylfaen"/>
          <w:i/>
          <w:sz w:val="16"/>
          <w:szCs w:val="16"/>
          <w:lang w:val="pt-BR" w:eastAsia="en-US"/>
        </w:rPr>
        <w:t xml:space="preserve">Если в заявке выбранного участника представлена </w:t>
      </w:r>
      <w:r w:rsidRPr="00AE56D0">
        <w:rPr>
          <w:rFonts w:ascii="Cambria Math" w:hAnsi="Cambria Math" w:cs="Cambria Math"/>
          <w:i/>
          <w:sz w:val="16"/>
          <w:szCs w:val="16"/>
          <w:lang w:val="pt-BR" w:eastAsia="en-US"/>
        </w:rPr>
        <w:t>​​</w:t>
      </w:r>
      <w:r w:rsidRPr="00AE56D0">
        <w:rPr>
          <w:rFonts w:ascii="GHEA Grapalat" w:hAnsi="GHEA Grapalat" w:cs="GHEA Grapalat"/>
          <w:i/>
          <w:sz w:val="16"/>
          <w:szCs w:val="16"/>
          <w:lang w:val="pt-BR" w:eastAsia="en-US"/>
        </w:rPr>
        <w:t>продукция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произведенная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более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чем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одним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производителем</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а</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также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с</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разными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товарными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знаками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торговыми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марками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моделями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то</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в</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настоящее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приложение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включаются</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достаточно</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оцененные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и</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представление</w:t>
      </w:r>
      <w:r w:rsidRPr="00AE56D0">
        <w:rPr>
          <w:rFonts w:ascii="GHEA Grapalat" w:hAnsi="GHEA Grapalat" w:cs="Sylfaen"/>
          <w:i/>
          <w:sz w:val="16"/>
          <w:szCs w:val="16"/>
          <w:lang w:val="pt-BR" w:eastAsia="en-US"/>
        </w:rPr>
        <w:t xml:space="preserve"> </w:t>
      </w:r>
      <w:r w:rsidRPr="00AE56D0">
        <w:rPr>
          <w:rFonts w:ascii="GHEA Grapalat" w:hAnsi="GHEA Grapalat" w:cs="GHEA Grapalat"/>
          <w:i/>
          <w:sz w:val="16"/>
          <w:szCs w:val="16"/>
          <w:lang w:val="pt-BR" w:eastAsia="en-US"/>
        </w:rPr>
        <w:t>сведений</w:t>
      </w:r>
      <w:r w:rsidRPr="00AE56D0">
        <w:rPr>
          <w:rFonts w:ascii="GHEA Grapalat" w:hAnsi="GHEA Grapalat" w:cs="Sylfaen"/>
          <w:i/>
          <w:sz w:val="16"/>
          <w:szCs w:val="16"/>
          <w:lang w:val="pt-BR" w:eastAsia="en-US"/>
        </w:rPr>
        <w:t xml:space="preserve"> о производителе, то «торговая графа «марка, торговая марка, модель и наименование производителя», предусмотренная Соглашением, удалена. в этом случае Продавец также предоставляет Покупателю гарантийное письмо или сертификат соответствия от производителя товара или его представителя.</w:t>
      </w:r>
    </w:p>
    <w:p w:rsidR="00CC3ED0" w:rsidRPr="00AE56D0" w:rsidRDefault="00CC3ED0" w:rsidP="00CC3ED0">
      <w:pPr>
        <w:rPr>
          <w:rFonts w:ascii="GHEA Grapalat" w:hAnsi="GHEA Grapalat"/>
          <w:sz w:val="20"/>
          <w:lang w:val="pt-BR"/>
        </w:rPr>
      </w:pPr>
    </w:p>
    <w:p w:rsidR="00CC3ED0" w:rsidRPr="00014F4F" w:rsidRDefault="00CC3ED0" w:rsidP="00CC3ED0">
      <w:pPr>
        <w:rPr>
          <w:lang w:val="pt-BR"/>
        </w:rPr>
      </w:pPr>
    </w:p>
    <w:p w:rsidR="00CC3ED0" w:rsidRPr="00CC3ED0" w:rsidRDefault="00CC3ED0" w:rsidP="007941A0">
      <w:pPr>
        <w:rPr>
          <w:rFonts w:ascii="GHEA Grapalat" w:hAnsi="GHEA Grapalat"/>
          <w:sz w:val="20"/>
          <w:lang w:val="pt-BR"/>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Default="00CC3ED0" w:rsidP="007941A0">
      <w:pPr>
        <w:rPr>
          <w:rFonts w:ascii="GHEA Grapalat" w:hAnsi="GHEA Grapalat"/>
          <w:sz w:val="20"/>
        </w:rPr>
      </w:pPr>
    </w:p>
    <w:p w:rsidR="00CC3ED0" w:rsidRPr="00CC3ED0" w:rsidRDefault="00CC3ED0" w:rsidP="007941A0">
      <w:pPr>
        <w:rPr>
          <w:rFonts w:ascii="GHEA Grapalat" w:hAnsi="GHEA Grapalat"/>
          <w:sz w:val="20"/>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CC23DA" w:rsidRPr="004F1501" w:rsidRDefault="00CC23DA" w:rsidP="00CC23DA">
            <w:pPr>
              <w:widowControl w:val="0"/>
              <w:spacing w:after="160"/>
              <w:jc w:val="center"/>
              <w:rPr>
                <w:rFonts w:ascii="GHEA Grapalat" w:hAnsi="GHEA Grapalat" w:cs="Sylfaen"/>
                <w:b/>
                <w:bCs/>
              </w:rPr>
            </w:pPr>
            <w:r>
              <w:rPr>
                <w:rFonts w:ascii="Sylfaen" w:hAnsi="Sylfaen"/>
              </w:rPr>
              <w:t>Таперакан</w:t>
            </w:r>
            <w:r w:rsidRPr="00BD674E">
              <w:rPr>
                <w:rFonts w:ascii="Sylfaen" w:hAnsi="Sylfaen"/>
              </w:rPr>
              <w:t xml:space="preserve"> </w:t>
            </w:r>
            <w:r w:rsidRPr="004F1501">
              <w:rPr>
                <w:rFonts w:ascii="Sylfaen" w:hAnsi="Sylfaen"/>
              </w:rPr>
              <w:t xml:space="preserve">  детский сад» </w:t>
            </w:r>
            <w:r w:rsidRPr="004F1501">
              <w:rPr>
                <w:rFonts w:ascii="Sylfaen" w:hAnsi="Sylfaen"/>
                <w:lang w:val="en-US"/>
              </w:rPr>
              <w:t>HOAK</w:t>
            </w:r>
            <w:r w:rsidRPr="004F1501">
              <w:rPr>
                <w:rFonts w:ascii="Sylfaen" w:hAnsi="Sylfaen"/>
              </w:rPr>
              <w:t xml:space="preserve">    </w:t>
            </w:r>
          </w:p>
          <w:p w:rsidR="00CC23DA" w:rsidRPr="00BD674E" w:rsidRDefault="00CC23DA" w:rsidP="00CC23DA">
            <w:pPr>
              <w:jc w:val="center"/>
              <w:rPr>
                <w:rFonts w:ascii="Sylfaen" w:hAnsi="Sylfaen"/>
              </w:rPr>
            </w:pPr>
            <w:r>
              <w:rPr>
                <w:rFonts w:ascii="Sylfaen" w:hAnsi="Sylfaen"/>
              </w:rPr>
              <w:t>Таперакан, Исакови 2</w:t>
            </w:r>
          </w:p>
          <w:p w:rsidR="00CC23DA" w:rsidRPr="004F1501" w:rsidRDefault="00CC23DA" w:rsidP="00CC23DA">
            <w:pPr>
              <w:jc w:val="center"/>
            </w:pPr>
            <w:r>
              <w:t xml:space="preserve">ВТБ </w:t>
            </w:r>
            <w:r w:rsidRPr="004F1501">
              <w:t>банк:</w:t>
            </w:r>
          </w:p>
          <w:p w:rsidR="00CC23DA" w:rsidRPr="0030377D" w:rsidRDefault="00CC23DA" w:rsidP="00CC23DA">
            <w:pPr>
              <w:jc w:val="center"/>
              <w:rPr>
                <w:rFonts w:ascii="Sylfaen" w:hAnsi="Sylfaen"/>
              </w:rPr>
            </w:pPr>
            <w:r w:rsidRPr="004F1501">
              <w:t xml:space="preserve">ПК </w:t>
            </w:r>
            <w:r w:rsidRPr="0030377D">
              <w:rPr>
                <w:rFonts w:ascii="Sylfaen" w:hAnsi="Sylfaen"/>
              </w:rPr>
              <w:t>16010017029100</w:t>
            </w:r>
          </w:p>
          <w:p w:rsidR="00CC23DA" w:rsidRPr="0030377D" w:rsidRDefault="00CC23DA" w:rsidP="00CC23DA">
            <w:pPr>
              <w:widowControl w:val="0"/>
              <w:spacing w:after="160"/>
              <w:jc w:val="center"/>
              <w:rPr>
                <w:rFonts w:ascii="Sylfaen" w:hAnsi="Sylfaen"/>
              </w:rPr>
            </w:pPr>
            <w:r w:rsidRPr="0030377D">
              <w:rPr>
                <w:rFonts w:ascii="Sylfaen" w:hAnsi="Sylfaen"/>
              </w:rPr>
              <w:t>AVC 04103189</w:t>
            </w:r>
          </w:p>
          <w:p w:rsidR="00E12B8D" w:rsidRPr="00CC23DA" w:rsidRDefault="00CC23DA" w:rsidP="00CC23DA">
            <w:pPr>
              <w:widowControl w:val="0"/>
              <w:jc w:val="center"/>
              <w:rPr>
                <w:rFonts w:ascii="GHEA Grapalat" w:hAnsi="GHEA Grapalat"/>
              </w:rPr>
            </w:pPr>
            <w:r>
              <w:t>М. Акоб</w:t>
            </w:r>
            <w:r w:rsidRPr="004F1501">
              <w:t>ян</w:t>
            </w:r>
            <w:r w:rsidRPr="00CC23DA">
              <w:rPr>
                <w:rFonts w:ascii="GHEA Grapalat" w:hAnsi="GHEA Grapalat"/>
              </w:rPr>
              <w:t xml:space="preserve"> </w:t>
            </w:r>
            <w:r w:rsidR="00E12B8D" w:rsidRPr="00CC23DA">
              <w:rPr>
                <w:rFonts w:ascii="GHEA Grapalat" w:hAnsi="GHEA Grapalat"/>
              </w:rPr>
              <w:t>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3"/>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4"/>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CC23DA" w:rsidRPr="00CC3ED0" w:rsidRDefault="00CC23DA" w:rsidP="00CC3ED0">
            <w:pPr>
              <w:widowControl w:val="0"/>
              <w:spacing w:after="160"/>
              <w:jc w:val="center"/>
              <w:rPr>
                <w:rFonts w:ascii="GHEA Grapalat" w:hAnsi="GHEA Grapalat" w:cs="Sylfaen"/>
                <w:b/>
                <w:bCs/>
              </w:rPr>
            </w:pPr>
            <w:r>
              <w:rPr>
                <w:rFonts w:ascii="Sylfaen" w:hAnsi="Sylfaen"/>
              </w:rPr>
              <w:t>Таперакан</w:t>
            </w:r>
            <w:r w:rsidRPr="00BD674E">
              <w:rPr>
                <w:rFonts w:ascii="Sylfaen" w:hAnsi="Sylfaen"/>
              </w:rPr>
              <w:t xml:space="preserve"> </w:t>
            </w:r>
            <w:r w:rsidRPr="004F1501">
              <w:rPr>
                <w:rFonts w:ascii="Sylfaen" w:hAnsi="Sylfaen"/>
              </w:rPr>
              <w:t xml:space="preserve">  детский сад» </w:t>
            </w:r>
            <w:r w:rsidRPr="004F1501">
              <w:rPr>
                <w:rFonts w:ascii="Sylfaen" w:hAnsi="Sylfaen"/>
                <w:lang w:val="en-US"/>
              </w:rPr>
              <w:t>HOAK</w:t>
            </w:r>
            <w:r w:rsidRPr="004F1501">
              <w:rPr>
                <w:rFonts w:ascii="Sylfaen" w:hAnsi="Sylfaen"/>
              </w:rPr>
              <w:t xml:space="preserve">    </w:t>
            </w:r>
            <w:r>
              <w:rPr>
                <w:rFonts w:ascii="Sylfaen" w:hAnsi="Sylfaen"/>
              </w:rPr>
              <w:t>Таперакан, Исакови 2</w:t>
            </w:r>
            <w:r w:rsidR="00CC3ED0">
              <w:rPr>
                <w:rFonts w:ascii="GHEA Grapalat" w:hAnsi="GHEA Grapalat" w:cs="Sylfaen"/>
                <w:b/>
                <w:bCs/>
              </w:rPr>
              <w:br/>
            </w:r>
            <w:r>
              <w:t xml:space="preserve">ВТБ </w:t>
            </w:r>
            <w:r w:rsidRPr="004F1501">
              <w:t>банк:</w:t>
            </w:r>
            <w:r w:rsidR="00CC3ED0">
              <w:rPr>
                <w:rFonts w:ascii="GHEA Grapalat" w:hAnsi="GHEA Grapalat" w:cs="Sylfaen"/>
                <w:b/>
                <w:bCs/>
              </w:rPr>
              <w:br/>
            </w:r>
            <w:r w:rsidRPr="004F1501">
              <w:t xml:space="preserve">ПК </w:t>
            </w:r>
            <w:r w:rsidRPr="0030377D">
              <w:rPr>
                <w:rFonts w:ascii="Sylfaen" w:hAnsi="Sylfaen"/>
              </w:rPr>
              <w:t>16010017029100</w:t>
            </w:r>
            <w:r w:rsidR="00CC3ED0">
              <w:rPr>
                <w:rFonts w:ascii="GHEA Grapalat" w:hAnsi="GHEA Grapalat" w:cs="Sylfaen"/>
                <w:b/>
                <w:bCs/>
              </w:rPr>
              <w:br/>
            </w:r>
            <w:r w:rsidRPr="0030377D">
              <w:rPr>
                <w:rFonts w:ascii="Sylfaen" w:hAnsi="Sylfaen"/>
              </w:rPr>
              <w:t>AVC 04103189</w:t>
            </w:r>
          </w:p>
          <w:p w:rsidR="00CC23DA" w:rsidRPr="00B138F3" w:rsidRDefault="00CC3ED0" w:rsidP="00CC3ED0">
            <w:pPr>
              <w:widowControl w:val="0"/>
              <w:spacing w:after="160"/>
              <w:jc w:val="center"/>
              <w:rPr>
                <w:rFonts w:ascii="GHEA Grapalat" w:hAnsi="GHEA Grapalat" w:cs="Sylfaen"/>
                <w:b/>
                <w:bCs/>
              </w:rPr>
            </w:pPr>
            <w:r>
              <w:t>Л. Азизян</w:t>
            </w:r>
          </w:p>
          <w:p w:rsidR="00E12B8D" w:rsidRPr="00CC23DA" w:rsidRDefault="00E12B8D" w:rsidP="008B1F5B">
            <w:pPr>
              <w:widowControl w:val="0"/>
              <w:jc w:val="center"/>
              <w:rPr>
                <w:rFonts w:ascii="GHEA Grapalat" w:hAnsi="GHEA Grapalat"/>
              </w:rPr>
            </w:pPr>
            <w:r w:rsidRPr="00CC23DA">
              <w:rPr>
                <w:rFonts w:ascii="GHEA Grapalat" w:hAnsi="GHEA Grapalat"/>
              </w:rPr>
              <w:lastRenderedPageBreak/>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0"/>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BB5" w:rsidRDefault="00206BB5" w:rsidP="00E12B8D">
      <w:r>
        <w:separator/>
      </w:r>
    </w:p>
  </w:endnote>
  <w:endnote w:type="continuationSeparator" w:id="0">
    <w:p w:rsidR="00206BB5" w:rsidRDefault="00206BB5"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A1E7D" w:rsidRPr="00C861E9" w:rsidRDefault="003A1E7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F128F">
          <w:rPr>
            <w:rFonts w:ascii="GHEA Grapalat" w:hAnsi="GHEA Grapalat"/>
            <w:noProof/>
            <w:sz w:val="24"/>
            <w:szCs w:val="24"/>
          </w:rPr>
          <w:t>15</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BB5" w:rsidRDefault="00206BB5" w:rsidP="00E12B8D">
      <w:r>
        <w:separator/>
      </w:r>
    </w:p>
  </w:footnote>
  <w:footnote w:type="continuationSeparator" w:id="0">
    <w:p w:rsidR="00206BB5" w:rsidRDefault="00206BB5" w:rsidP="00E12B8D">
      <w:r>
        <w:continuationSeparator/>
      </w:r>
    </w:p>
  </w:footnote>
  <w:footnote w:id="1">
    <w:p w:rsidR="003A1E7D" w:rsidRPr="00ED3BA4" w:rsidRDefault="003A1E7D"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A1E7D" w:rsidRPr="008842CE" w:rsidRDefault="003A1E7D"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3A1E7D" w:rsidRPr="00541313" w:rsidRDefault="003A1E7D"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3A1E7D" w:rsidRPr="00DB4FE3" w:rsidRDefault="003A1E7D"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3A1E7D" w:rsidRPr="00DB4FE3" w:rsidRDefault="003A1E7D"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3A1E7D" w:rsidRDefault="003A1E7D"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3A1E7D" w:rsidRPr="00D3436F" w:rsidRDefault="003A1E7D"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3A1E7D" w:rsidRPr="008842CE" w:rsidRDefault="003A1E7D" w:rsidP="00E12B8D">
      <w:pPr>
        <w:pStyle w:val="af2"/>
        <w:widowControl w:val="0"/>
        <w:jc w:val="both"/>
        <w:rPr>
          <w:rFonts w:ascii="GHEA Grapalat" w:hAnsi="GHEA Grapalat"/>
          <w:lang w:val="af-ZA"/>
        </w:rPr>
      </w:pPr>
    </w:p>
    <w:p w:rsidR="003A1E7D" w:rsidRPr="008842CE" w:rsidRDefault="003A1E7D" w:rsidP="00E12B8D">
      <w:pPr>
        <w:pStyle w:val="af2"/>
        <w:widowControl w:val="0"/>
        <w:jc w:val="both"/>
        <w:rPr>
          <w:rFonts w:ascii="GHEA Grapalat" w:hAnsi="GHEA Grapalat"/>
          <w:lang w:val="af-ZA"/>
        </w:rPr>
      </w:pPr>
    </w:p>
  </w:footnote>
  <w:footnote w:id="4">
    <w:p w:rsidR="003A1E7D" w:rsidRPr="00CD6B60" w:rsidRDefault="003A1E7D"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A1E7D" w:rsidRPr="00CD6B60" w:rsidRDefault="003A1E7D"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A1E7D" w:rsidRPr="00CD6B60" w:rsidRDefault="003A1E7D"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A1E7D" w:rsidRPr="00CD6B60" w:rsidRDefault="003A1E7D"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3A1E7D" w:rsidRPr="00CA2B01" w:rsidRDefault="003A1E7D"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A1E7D" w:rsidRPr="00CA2B01" w:rsidRDefault="003A1E7D"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A1E7D" w:rsidRPr="00CA2B01" w:rsidRDefault="003A1E7D"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3A1E7D" w:rsidRPr="005D5092" w:rsidRDefault="003A1E7D"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A1E7D" w:rsidRPr="0034222E" w:rsidDel="00932115" w:rsidRDefault="003A1E7D" w:rsidP="00E12B8D">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3A1E7D" w:rsidRPr="00D3436F" w:rsidRDefault="003A1E7D"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A1E7D" w:rsidRPr="000811C1" w:rsidRDefault="003A1E7D" w:rsidP="00E12B8D">
      <w:pPr>
        <w:pStyle w:val="af2"/>
        <w:rPr>
          <w:rFonts w:asciiTheme="minorHAnsi" w:hAnsiTheme="minorHAnsi"/>
        </w:rPr>
      </w:pPr>
    </w:p>
  </w:footnote>
  <w:footnote w:id="8">
    <w:p w:rsidR="003A1E7D" w:rsidRPr="00FE2AA4" w:rsidRDefault="003A1E7D"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3A1E7D" w:rsidRPr="008842CE" w:rsidRDefault="003A1E7D"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A1E7D" w:rsidRPr="000811C1" w:rsidRDefault="003A1E7D" w:rsidP="00E12B8D">
      <w:pPr>
        <w:pStyle w:val="af2"/>
        <w:rPr>
          <w:lang w:val="af-ZA"/>
        </w:rPr>
      </w:pPr>
    </w:p>
  </w:footnote>
  <w:footnote w:id="10">
    <w:p w:rsidR="003A1E7D" w:rsidRDefault="003A1E7D" w:rsidP="00E12B8D">
      <w:pPr>
        <w:pStyle w:val="af2"/>
        <w:jc w:val="both"/>
        <w:rPr>
          <w:rFonts w:ascii="GHEA Grapalat" w:hAnsi="GHEA Grapalat"/>
          <w:i/>
          <w:lang w:val="hy-AM"/>
        </w:rPr>
      </w:pPr>
    </w:p>
    <w:p w:rsidR="003A1E7D" w:rsidRPr="002227A9" w:rsidRDefault="003A1E7D"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A1E7D" w:rsidRPr="00636142" w:rsidRDefault="003A1E7D"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A1E7D" w:rsidRPr="0092041F" w:rsidRDefault="003A1E7D"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A1E7D" w:rsidRPr="0092041F" w:rsidRDefault="003A1E7D" w:rsidP="00E12B8D">
      <w:pPr>
        <w:pStyle w:val="af2"/>
        <w:jc w:val="both"/>
        <w:rPr>
          <w:rFonts w:ascii="GHEA Grapalat" w:hAnsi="GHEA Grapalat"/>
          <w:i/>
        </w:rPr>
      </w:pPr>
    </w:p>
  </w:footnote>
  <w:footnote w:id="11">
    <w:p w:rsidR="003A1E7D" w:rsidRPr="004A4643" w:rsidRDefault="003A1E7D"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3A1E7D" w:rsidRPr="008E4439" w:rsidRDefault="003A1E7D"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A1E7D" w:rsidRPr="000811C1" w:rsidRDefault="003A1E7D" w:rsidP="00E12B8D">
      <w:pPr>
        <w:pStyle w:val="af2"/>
        <w:rPr>
          <w:rFonts w:ascii="Sylfaen" w:hAnsi="Sylfaen"/>
          <w:sz w:val="18"/>
          <w:szCs w:val="18"/>
        </w:rPr>
      </w:pPr>
    </w:p>
  </w:footnote>
  <w:footnote w:id="13">
    <w:p w:rsidR="003A1E7D" w:rsidRPr="00A31673" w:rsidRDefault="003A1E7D"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3A1E7D" w:rsidRPr="00DE7706" w:rsidRDefault="003A1E7D"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3A1E7D" w:rsidRPr="008416BA" w:rsidRDefault="003A1E7D"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A1E7D" w:rsidRDefault="003A1E7D" w:rsidP="00E12B8D">
      <w:pPr>
        <w:jc w:val="both"/>
      </w:pPr>
    </w:p>
    <w:p w:rsidR="003A1E7D" w:rsidRPr="008B70EB" w:rsidRDefault="003A1E7D"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A1E7D" w:rsidRPr="008B70EB" w:rsidRDefault="003A1E7D"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A1E7D" w:rsidRPr="008B70EB" w:rsidRDefault="003A1E7D"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A1E7D" w:rsidRDefault="003A1E7D" w:rsidP="00E12B8D">
      <w:pPr>
        <w:jc w:val="both"/>
        <w:rPr>
          <w:rFonts w:asciiTheme="minorHAnsi" w:hAnsiTheme="minorHAnsi"/>
          <w:lang w:val="af-ZA"/>
        </w:rPr>
      </w:pPr>
    </w:p>
  </w:footnote>
  <w:footnote w:id="16">
    <w:p w:rsidR="003A1E7D" w:rsidRPr="00A25D1B" w:rsidRDefault="003A1E7D"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3A1E7D" w:rsidRPr="00DC619D" w:rsidRDefault="003A1E7D"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3A1E7D" w:rsidRPr="00D3436F" w:rsidRDefault="003A1E7D"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A1E7D" w:rsidRPr="00D3436F" w:rsidRDefault="003A1E7D" w:rsidP="00E12B8D">
      <w:pPr>
        <w:pStyle w:val="af2"/>
        <w:rPr>
          <w:lang w:val="es-ES"/>
        </w:rPr>
      </w:pPr>
    </w:p>
  </w:footnote>
  <w:footnote w:id="19">
    <w:p w:rsidR="003A1E7D" w:rsidRPr="008842CE" w:rsidRDefault="003A1E7D"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A1E7D" w:rsidRPr="008842CE" w:rsidRDefault="003A1E7D" w:rsidP="00E12B8D">
      <w:pPr>
        <w:pStyle w:val="af2"/>
        <w:jc w:val="both"/>
        <w:rPr>
          <w:rFonts w:ascii="GHEA Grapalat" w:hAnsi="GHEA Grapalat"/>
        </w:rPr>
      </w:pPr>
    </w:p>
  </w:footnote>
  <w:footnote w:id="20">
    <w:p w:rsidR="003A1E7D" w:rsidRPr="008842CE" w:rsidRDefault="003A1E7D" w:rsidP="00E12B8D">
      <w:pPr>
        <w:pStyle w:val="af2"/>
        <w:jc w:val="both"/>
      </w:pPr>
    </w:p>
  </w:footnote>
  <w:footnote w:id="21">
    <w:p w:rsidR="003A1E7D" w:rsidRPr="008842CE" w:rsidRDefault="003A1E7D"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A1E7D" w:rsidRPr="008842CE" w:rsidRDefault="003A1E7D" w:rsidP="00E12B8D">
      <w:pPr>
        <w:pStyle w:val="af2"/>
        <w:jc w:val="both"/>
        <w:rPr>
          <w:rFonts w:ascii="GHEA Grapalat" w:hAnsi="GHEA Grapalat"/>
        </w:rPr>
      </w:pPr>
    </w:p>
  </w:footnote>
  <w:footnote w:id="22">
    <w:p w:rsidR="003A1E7D" w:rsidRPr="008842CE" w:rsidRDefault="003A1E7D" w:rsidP="00E12B8D">
      <w:pPr>
        <w:pStyle w:val="af2"/>
        <w:jc w:val="both"/>
      </w:pPr>
    </w:p>
  </w:footnote>
  <w:footnote w:id="23">
    <w:p w:rsidR="003A1E7D" w:rsidRPr="00217344" w:rsidRDefault="003A1E7D"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3A1E7D" w:rsidRPr="008842CE" w:rsidRDefault="003A1E7D"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3A1E7D" w:rsidRDefault="003A1E7D"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A1E7D" w:rsidRPr="00F21C0D" w:rsidRDefault="003A1E7D" w:rsidP="00E12B8D">
      <w:pPr>
        <w:pStyle w:val="af2"/>
        <w:widowControl w:val="0"/>
        <w:jc w:val="both"/>
        <w:rPr>
          <w:lang w:val="hy-AM"/>
        </w:rPr>
      </w:pPr>
    </w:p>
  </w:footnote>
  <w:footnote w:id="26">
    <w:p w:rsidR="003A1E7D" w:rsidRDefault="003A1E7D"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A1E7D" w:rsidRDefault="003A1E7D" w:rsidP="00E12B8D">
      <w:pPr>
        <w:pStyle w:val="af2"/>
        <w:widowControl w:val="0"/>
        <w:jc w:val="both"/>
        <w:rPr>
          <w:rFonts w:ascii="GHEA Grapalat" w:hAnsi="GHEA Grapalat"/>
          <w:i/>
        </w:rPr>
      </w:pPr>
    </w:p>
    <w:p w:rsidR="003A1E7D" w:rsidRDefault="003A1E7D" w:rsidP="00E12B8D">
      <w:pPr>
        <w:pStyle w:val="af2"/>
        <w:widowControl w:val="0"/>
        <w:jc w:val="both"/>
        <w:rPr>
          <w:rFonts w:ascii="GHEA Grapalat" w:hAnsi="GHEA Grapalat"/>
          <w:i/>
        </w:rPr>
      </w:pPr>
    </w:p>
    <w:p w:rsidR="003A1E7D" w:rsidRPr="00EB336B" w:rsidRDefault="003A1E7D"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A1E7D" w:rsidRPr="00D3436F" w:rsidRDefault="003A1E7D" w:rsidP="00E12B8D">
      <w:pPr>
        <w:pStyle w:val="af2"/>
        <w:rPr>
          <w:lang w:val="hy-AM"/>
        </w:rPr>
      </w:pPr>
    </w:p>
  </w:footnote>
  <w:footnote w:id="27">
    <w:p w:rsidR="003A1E7D" w:rsidRPr="008842CE" w:rsidRDefault="003A1E7D"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A1E7D" w:rsidRPr="00E85250" w:rsidRDefault="003A1E7D" w:rsidP="00E12B8D">
      <w:pPr>
        <w:widowControl w:val="0"/>
        <w:spacing w:after="160" w:line="360" w:lineRule="auto"/>
        <w:ind w:firstLine="709"/>
        <w:jc w:val="both"/>
        <w:rPr>
          <w:rFonts w:ascii="GHEA Grapalat" w:hAnsi="GHEA Grapalat"/>
          <w:lang w:val="hy-AM"/>
        </w:rPr>
      </w:pPr>
    </w:p>
    <w:p w:rsidR="003A1E7D" w:rsidRPr="00D3436F" w:rsidRDefault="003A1E7D" w:rsidP="00E12B8D">
      <w:pPr>
        <w:pStyle w:val="af2"/>
        <w:rPr>
          <w:lang w:val="hy-AM"/>
        </w:rPr>
      </w:pPr>
    </w:p>
  </w:footnote>
  <w:footnote w:id="28">
    <w:p w:rsidR="003A1E7D" w:rsidRPr="00402BC3" w:rsidRDefault="003A1E7D"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A1E7D" w:rsidRPr="00552088" w:rsidRDefault="003A1E7D"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A1E7D" w:rsidRPr="00D3436F" w:rsidRDefault="003A1E7D" w:rsidP="00E12B8D">
      <w:pPr>
        <w:pStyle w:val="af2"/>
        <w:rPr>
          <w:lang w:val="hy-AM"/>
        </w:rPr>
      </w:pPr>
    </w:p>
  </w:footnote>
  <w:footnote w:id="29">
    <w:p w:rsidR="003A1E7D" w:rsidRPr="008842CE" w:rsidRDefault="003A1E7D"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A1E7D" w:rsidRPr="00D3436F" w:rsidRDefault="003A1E7D" w:rsidP="00E12B8D">
      <w:pPr>
        <w:pStyle w:val="af2"/>
        <w:rPr>
          <w:lang w:val="hy-AM"/>
        </w:rPr>
      </w:pPr>
    </w:p>
  </w:footnote>
  <w:footnote w:id="30">
    <w:p w:rsidR="003A1E7D" w:rsidRPr="00D3436F" w:rsidRDefault="003A1E7D"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3A1E7D" w:rsidRPr="008842CE" w:rsidRDefault="003A1E7D"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A1E7D" w:rsidRPr="00D3436F" w:rsidRDefault="003A1E7D" w:rsidP="00E12B8D">
      <w:pPr>
        <w:pStyle w:val="af2"/>
        <w:rPr>
          <w:lang w:val="hy-AM"/>
        </w:rPr>
      </w:pPr>
    </w:p>
  </w:footnote>
  <w:footnote w:id="32">
    <w:p w:rsidR="003A1E7D" w:rsidRPr="008842CE" w:rsidRDefault="003A1E7D"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3A1E7D" w:rsidRPr="008842CE" w:rsidRDefault="003A1E7D"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3A1E7D" w:rsidRPr="00D3436F" w:rsidRDefault="003A1E7D" w:rsidP="00E12B8D">
      <w:pPr>
        <w:pStyle w:val="af2"/>
        <w:rPr>
          <w:lang w:val="hy-AM"/>
        </w:rPr>
      </w:pPr>
    </w:p>
  </w:footnote>
  <w:footnote w:id="33">
    <w:p w:rsidR="003A1E7D" w:rsidRPr="008842CE" w:rsidRDefault="003A1E7D"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3A1E7D" w:rsidRPr="008842CE" w:rsidRDefault="003A1E7D"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04E3C"/>
    <w:rsid w:val="000F7140"/>
    <w:rsid w:val="001140EA"/>
    <w:rsid w:val="002062DA"/>
    <w:rsid w:val="00206BB5"/>
    <w:rsid w:val="002C3F4E"/>
    <w:rsid w:val="003A1E7D"/>
    <w:rsid w:val="00446B99"/>
    <w:rsid w:val="004D0A48"/>
    <w:rsid w:val="00501D4F"/>
    <w:rsid w:val="005126FF"/>
    <w:rsid w:val="0054508A"/>
    <w:rsid w:val="007617B2"/>
    <w:rsid w:val="007941A0"/>
    <w:rsid w:val="007C4DE6"/>
    <w:rsid w:val="007E5C72"/>
    <w:rsid w:val="00825EDD"/>
    <w:rsid w:val="008B1F5B"/>
    <w:rsid w:val="00912397"/>
    <w:rsid w:val="00920D6A"/>
    <w:rsid w:val="009256FD"/>
    <w:rsid w:val="009E3704"/>
    <w:rsid w:val="00A032BB"/>
    <w:rsid w:val="00AC52E3"/>
    <w:rsid w:val="00B6677E"/>
    <w:rsid w:val="00BF128F"/>
    <w:rsid w:val="00CC23DA"/>
    <w:rsid w:val="00CC3ED0"/>
    <w:rsid w:val="00DE1C2E"/>
    <w:rsid w:val="00E12B8D"/>
    <w:rsid w:val="00E810DD"/>
    <w:rsid w:val="00F439CC"/>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91196-6598-4DAA-9E92-3FFDE1D1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27350</Words>
  <Characters>155900</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25</cp:revision>
  <dcterms:created xsi:type="dcterms:W3CDTF">2023-12-15T08:42:00Z</dcterms:created>
  <dcterms:modified xsi:type="dcterms:W3CDTF">2024-11-28T10:38:00Z</dcterms:modified>
</cp:coreProperties>
</file>